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41DEB5" w14:textId="37F625C1" w:rsidR="009950C3" w:rsidRPr="0025781D" w:rsidRDefault="009950C3" w:rsidP="00455F65">
      <w:pPr>
        <w:spacing w:after="0" w:line="240" w:lineRule="auto"/>
        <w:jc w:val="center"/>
        <w:rPr>
          <w:rFonts w:ascii="Times New Roman" w:eastAsia="Times New Roman" w:hAnsi="Times New Roman" w:cs="Times New Roman"/>
          <w:b/>
          <w:bCs/>
          <w:sz w:val="28"/>
          <w:szCs w:val="28"/>
        </w:rPr>
      </w:pPr>
      <w:bookmarkStart w:id="0" w:name="_Hlk164344586"/>
      <w:r w:rsidRPr="0025781D">
        <w:rPr>
          <w:rFonts w:ascii="Times New Roman" w:eastAsia="Times New Roman" w:hAnsi="Times New Roman" w:cs="Times New Roman"/>
          <w:b/>
          <w:bCs/>
          <w:sz w:val="28"/>
          <w:szCs w:val="28"/>
        </w:rPr>
        <w:t xml:space="preserve">Siseministri </w:t>
      </w:r>
      <w:r w:rsidR="0039347F" w:rsidRPr="0025781D">
        <w:rPr>
          <w:rFonts w:ascii="Times New Roman" w:eastAsia="Times New Roman" w:hAnsi="Times New Roman" w:cs="Times New Roman"/>
          <w:b/>
          <w:bCs/>
          <w:sz w:val="28"/>
          <w:szCs w:val="28"/>
        </w:rPr>
        <w:t>määruse „</w:t>
      </w:r>
      <w:bookmarkStart w:id="1" w:name="_Hlk164336763"/>
      <w:r w:rsidR="009472ED" w:rsidRPr="009472ED">
        <w:rPr>
          <w:rFonts w:ascii="Times New Roman" w:eastAsia="Times New Roman" w:hAnsi="Times New Roman" w:cs="Times New Roman"/>
          <w:b/>
          <w:bCs/>
          <w:sz w:val="28"/>
          <w:szCs w:val="28"/>
        </w:rPr>
        <w:t xml:space="preserve">Relvaseaduse alusel kehtestatud </w:t>
      </w:r>
      <w:r w:rsidR="009472ED">
        <w:rPr>
          <w:rFonts w:ascii="Times New Roman" w:eastAsia="Times New Roman" w:hAnsi="Times New Roman" w:cs="Times New Roman"/>
          <w:b/>
          <w:bCs/>
          <w:sz w:val="28"/>
          <w:szCs w:val="28"/>
        </w:rPr>
        <w:t>s</w:t>
      </w:r>
      <w:r w:rsidR="0039347F" w:rsidRPr="0025781D">
        <w:rPr>
          <w:rFonts w:ascii="Times New Roman" w:eastAsia="Times New Roman" w:hAnsi="Times New Roman" w:cs="Times New Roman"/>
          <w:b/>
          <w:bCs/>
          <w:sz w:val="28"/>
          <w:szCs w:val="28"/>
        </w:rPr>
        <w:t xml:space="preserve">iseministri </w:t>
      </w:r>
      <w:bookmarkEnd w:id="0"/>
      <w:bookmarkEnd w:id="1"/>
      <w:r w:rsidR="00547B2C" w:rsidRPr="0025781D">
        <w:rPr>
          <w:rFonts w:ascii="Times New Roman" w:hAnsi="Times New Roman" w:cs="Times New Roman"/>
          <w:b/>
          <w:bCs/>
          <w:color w:val="202020"/>
          <w:sz w:val="28"/>
          <w:szCs w:val="28"/>
          <w:shd w:val="clear" w:color="auto" w:fill="FFFFFF"/>
        </w:rPr>
        <w:t>määruste</w:t>
      </w:r>
      <w:r w:rsidRPr="0025781D">
        <w:rPr>
          <w:rFonts w:ascii="Times New Roman" w:eastAsia="Times New Roman" w:hAnsi="Times New Roman" w:cs="Times New Roman"/>
          <w:b/>
          <w:bCs/>
          <w:sz w:val="28"/>
          <w:szCs w:val="28"/>
        </w:rPr>
        <w:t xml:space="preserve"> </w:t>
      </w:r>
      <w:r w:rsidR="0039347F" w:rsidRPr="0025781D">
        <w:rPr>
          <w:rFonts w:ascii="Times New Roman" w:eastAsia="Times New Roman" w:hAnsi="Times New Roman" w:cs="Times New Roman"/>
          <w:b/>
          <w:bCs/>
          <w:sz w:val="28"/>
          <w:szCs w:val="28"/>
        </w:rPr>
        <w:t xml:space="preserve">muutmine“ </w:t>
      </w:r>
      <w:r w:rsidRPr="0025781D">
        <w:rPr>
          <w:rFonts w:ascii="Times New Roman" w:eastAsia="Times New Roman" w:hAnsi="Times New Roman" w:cs="Times New Roman"/>
          <w:b/>
          <w:bCs/>
          <w:sz w:val="28"/>
          <w:szCs w:val="28"/>
        </w:rPr>
        <w:t>eelnõu seletuskiri</w:t>
      </w:r>
    </w:p>
    <w:p w14:paraId="03098586" w14:textId="77777777" w:rsidR="009950C3" w:rsidRPr="0025781D" w:rsidRDefault="009950C3" w:rsidP="00825CA8">
      <w:pPr>
        <w:spacing w:after="0" w:line="240" w:lineRule="auto"/>
        <w:jc w:val="both"/>
        <w:rPr>
          <w:rFonts w:ascii="Times New Roman" w:hAnsi="Times New Roman" w:cs="Times New Roman"/>
          <w:sz w:val="24"/>
          <w:szCs w:val="24"/>
        </w:rPr>
      </w:pPr>
    </w:p>
    <w:p w14:paraId="1F5408E6" w14:textId="77777777" w:rsidR="009950C3" w:rsidRPr="0025781D" w:rsidRDefault="009950C3" w:rsidP="00825CA8">
      <w:pPr>
        <w:spacing w:after="0" w:line="240" w:lineRule="auto"/>
        <w:jc w:val="both"/>
        <w:rPr>
          <w:rFonts w:ascii="Times New Roman" w:hAnsi="Times New Roman" w:cs="Times New Roman"/>
          <w:sz w:val="26"/>
          <w:szCs w:val="26"/>
        </w:rPr>
      </w:pPr>
      <w:r w:rsidRPr="0025781D">
        <w:rPr>
          <w:rFonts w:ascii="Times New Roman" w:eastAsia="Times New Roman" w:hAnsi="Times New Roman" w:cs="Times New Roman"/>
          <w:b/>
          <w:bCs/>
          <w:sz w:val="26"/>
          <w:szCs w:val="26"/>
        </w:rPr>
        <w:t>1. Sissejuhatus</w:t>
      </w:r>
    </w:p>
    <w:p w14:paraId="75E62144" w14:textId="77777777" w:rsidR="009950C3" w:rsidRPr="0025781D" w:rsidRDefault="009950C3" w:rsidP="00825CA8">
      <w:pPr>
        <w:spacing w:after="0" w:line="240" w:lineRule="auto"/>
        <w:jc w:val="both"/>
        <w:rPr>
          <w:rFonts w:ascii="Times New Roman" w:hAnsi="Times New Roman" w:cs="Times New Roman"/>
          <w:sz w:val="24"/>
          <w:szCs w:val="24"/>
        </w:rPr>
      </w:pPr>
    </w:p>
    <w:p w14:paraId="18972A03" w14:textId="77777777" w:rsidR="009950C3" w:rsidRPr="0025781D" w:rsidRDefault="009950C3" w:rsidP="00825CA8">
      <w:pPr>
        <w:spacing w:after="0" w:line="240" w:lineRule="auto"/>
        <w:jc w:val="both"/>
        <w:rPr>
          <w:rFonts w:ascii="Times New Roman" w:hAnsi="Times New Roman" w:cs="Times New Roman"/>
          <w:sz w:val="24"/>
          <w:szCs w:val="24"/>
        </w:rPr>
      </w:pPr>
      <w:r w:rsidRPr="0025781D">
        <w:rPr>
          <w:rFonts w:ascii="Times New Roman" w:eastAsia="Times New Roman" w:hAnsi="Times New Roman" w:cs="Times New Roman"/>
          <w:b/>
          <w:bCs/>
          <w:sz w:val="24"/>
          <w:szCs w:val="24"/>
        </w:rPr>
        <w:t xml:space="preserve">1.1. </w:t>
      </w:r>
      <w:commentRangeStart w:id="2"/>
      <w:r w:rsidRPr="0025781D">
        <w:rPr>
          <w:rFonts w:ascii="Times New Roman" w:eastAsia="Times New Roman" w:hAnsi="Times New Roman" w:cs="Times New Roman"/>
          <w:b/>
          <w:bCs/>
          <w:sz w:val="24"/>
          <w:szCs w:val="24"/>
        </w:rPr>
        <w:t>Sisukokkuvõte</w:t>
      </w:r>
      <w:commentRangeEnd w:id="2"/>
      <w:r w:rsidR="00B74A08">
        <w:rPr>
          <w:rStyle w:val="Kommentaariviide"/>
        </w:rPr>
        <w:commentReference w:id="2"/>
      </w:r>
    </w:p>
    <w:p w14:paraId="7A3375C0" w14:textId="77777777" w:rsidR="009950C3" w:rsidRPr="0025781D" w:rsidDel="00DD672F" w:rsidRDefault="009950C3" w:rsidP="00825CA8">
      <w:pPr>
        <w:spacing w:after="0" w:line="240" w:lineRule="auto"/>
        <w:jc w:val="both"/>
        <w:rPr>
          <w:rFonts w:ascii="Times New Roman" w:eastAsia="Times New Roman" w:hAnsi="Times New Roman" w:cs="Times New Roman"/>
          <w:sz w:val="24"/>
          <w:szCs w:val="24"/>
        </w:rPr>
      </w:pPr>
    </w:p>
    <w:p w14:paraId="61539EDD" w14:textId="7589BEA0" w:rsidR="00547B2C" w:rsidRPr="0025781D" w:rsidRDefault="00FA5311" w:rsidP="00825CA8">
      <w:pPr>
        <w:spacing w:after="0" w:line="240" w:lineRule="auto"/>
        <w:jc w:val="both"/>
        <w:rPr>
          <w:rFonts w:ascii="Times New Roman" w:eastAsia="Times New Roman" w:hAnsi="Times New Roman" w:cs="Times New Roman"/>
          <w:sz w:val="24"/>
          <w:szCs w:val="24"/>
        </w:rPr>
      </w:pPr>
      <w:r w:rsidRPr="0025781D">
        <w:rPr>
          <w:rFonts w:ascii="Times New Roman" w:eastAsia="Times New Roman" w:hAnsi="Times New Roman" w:cs="Times New Roman"/>
          <w:sz w:val="24"/>
          <w:szCs w:val="24"/>
        </w:rPr>
        <w:t xml:space="preserve">Eelnõuga muudetakse </w:t>
      </w:r>
      <w:r w:rsidR="00CD0CA1">
        <w:rPr>
          <w:rFonts w:ascii="Times New Roman" w:eastAsia="Times New Roman" w:hAnsi="Times New Roman" w:cs="Times New Roman"/>
          <w:sz w:val="24"/>
          <w:szCs w:val="24"/>
        </w:rPr>
        <w:t>nelja</w:t>
      </w:r>
      <w:r w:rsidR="00CD0CA1" w:rsidRPr="0025781D">
        <w:rPr>
          <w:rFonts w:ascii="Times New Roman" w:eastAsia="Times New Roman" w:hAnsi="Times New Roman" w:cs="Times New Roman"/>
          <w:sz w:val="24"/>
          <w:szCs w:val="24"/>
        </w:rPr>
        <w:t xml:space="preserve"> </w:t>
      </w:r>
      <w:r w:rsidRPr="0025781D">
        <w:rPr>
          <w:rFonts w:ascii="Times New Roman" w:eastAsia="Times New Roman" w:hAnsi="Times New Roman" w:cs="Times New Roman"/>
          <w:sz w:val="24"/>
          <w:szCs w:val="24"/>
        </w:rPr>
        <w:t xml:space="preserve">siseministri </w:t>
      </w:r>
      <w:r w:rsidR="00547B2C" w:rsidRPr="0025781D">
        <w:rPr>
          <w:rFonts w:ascii="Times New Roman" w:eastAsia="Times New Roman" w:hAnsi="Times New Roman" w:cs="Times New Roman"/>
          <w:sz w:val="24"/>
          <w:szCs w:val="24"/>
        </w:rPr>
        <w:t>määrust:</w:t>
      </w:r>
    </w:p>
    <w:p w14:paraId="238AD5C4" w14:textId="77777777" w:rsidR="009472ED" w:rsidRDefault="009472ED" w:rsidP="009472ED">
      <w:pPr>
        <w:pStyle w:val="Loendilik"/>
        <w:numPr>
          <w:ilvl w:val="0"/>
          <w:numId w:val="19"/>
        </w:numPr>
        <w:spacing w:after="0" w:line="240" w:lineRule="auto"/>
        <w:jc w:val="both"/>
        <w:rPr>
          <w:rFonts w:ascii="Times New Roman" w:eastAsia="Times New Roman" w:hAnsi="Times New Roman" w:cs="Times New Roman"/>
          <w:sz w:val="24"/>
          <w:szCs w:val="24"/>
        </w:rPr>
      </w:pPr>
      <w:r w:rsidRPr="00881CE9">
        <w:rPr>
          <w:rFonts w:ascii="Times New Roman" w:eastAsia="Times New Roman" w:hAnsi="Times New Roman" w:cs="Times New Roman"/>
          <w:sz w:val="24"/>
          <w:szCs w:val="24"/>
        </w:rPr>
        <w:t>26. veebruari 2021. aasta määrus nr 12 „Lasketiiru ja laskepaiga ning laskevõistluse ja treeninglaskmise ohutusnõuded“</w:t>
      </w:r>
      <w:r>
        <w:rPr>
          <w:rFonts w:ascii="Times New Roman" w:eastAsia="Times New Roman" w:hAnsi="Times New Roman" w:cs="Times New Roman"/>
          <w:sz w:val="24"/>
          <w:szCs w:val="24"/>
        </w:rPr>
        <w:t xml:space="preserve"> (edaspidi </w:t>
      </w:r>
      <w:r w:rsidRPr="00881CE9">
        <w:rPr>
          <w:rFonts w:ascii="Times New Roman" w:eastAsia="Times New Roman" w:hAnsi="Times New Roman" w:cs="Times New Roman"/>
          <w:i/>
          <w:iCs/>
          <w:sz w:val="24"/>
          <w:szCs w:val="24"/>
        </w:rPr>
        <w:t>määrus nr 12</w:t>
      </w:r>
      <w:r>
        <w:rPr>
          <w:rFonts w:ascii="Times New Roman" w:eastAsia="Times New Roman" w:hAnsi="Times New Roman" w:cs="Times New Roman"/>
          <w:sz w:val="24"/>
          <w:szCs w:val="24"/>
        </w:rPr>
        <w:t>)</w:t>
      </w:r>
      <w:r w:rsidRPr="00881CE9">
        <w:rPr>
          <w:rFonts w:ascii="Times New Roman" w:eastAsia="Times New Roman" w:hAnsi="Times New Roman" w:cs="Times New Roman"/>
          <w:sz w:val="24"/>
          <w:szCs w:val="24"/>
        </w:rPr>
        <w:t>,</w:t>
      </w:r>
    </w:p>
    <w:p w14:paraId="4DE9EB1B" w14:textId="01EC1A1D" w:rsidR="009472ED" w:rsidRPr="0025781D" w:rsidRDefault="009472ED" w:rsidP="009472ED">
      <w:pPr>
        <w:pStyle w:val="Loendilik"/>
        <w:numPr>
          <w:ilvl w:val="0"/>
          <w:numId w:val="19"/>
        </w:numPr>
        <w:spacing w:after="0" w:line="240" w:lineRule="auto"/>
        <w:jc w:val="both"/>
        <w:rPr>
          <w:rFonts w:ascii="Times New Roman" w:eastAsia="Times New Roman" w:hAnsi="Times New Roman" w:cs="Times New Roman"/>
          <w:sz w:val="24"/>
          <w:szCs w:val="24"/>
        </w:rPr>
      </w:pPr>
      <w:r w:rsidRPr="0025781D">
        <w:rPr>
          <w:rFonts w:ascii="Times New Roman" w:eastAsia="Times New Roman" w:hAnsi="Times New Roman" w:cs="Times New Roman"/>
          <w:sz w:val="24"/>
          <w:szCs w:val="24"/>
        </w:rPr>
        <w:t>17. veebruari 2020. aasta määrus nr 6 „Relva ja laskemoona Euroopa Liidus edasitoimetamise dokumentide vormid ja Euroopa tulirelvapassi väljaandmise kord</w:t>
      </w:r>
      <w:r w:rsidRPr="0025781D">
        <w:rPr>
          <w:rFonts w:ascii="Times New Roman" w:eastAsia="Times New Roman" w:hAnsi="Times New Roman" w:cs="Times New Roman"/>
          <w:sz w:val="24"/>
          <w:szCs w:val="24"/>
          <w:vertAlign w:val="superscript"/>
        </w:rPr>
        <w:t>1</w:t>
      </w:r>
      <w:r w:rsidRPr="0025781D">
        <w:rPr>
          <w:rFonts w:ascii="Times New Roman" w:eastAsia="Times New Roman" w:hAnsi="Times New Roman" w:cs="Times New Roman"/>
          <w:sz w:val="24"/>
          <w:szCs w:val="24"/>
        </w:rPr>
        <w:t xml:space="preserve">“ (edaspidi </w:t>
      </w:r>
      <w:r w:rsidRPr="0025781D">
        <w:rPr>
          <w:rFonts w:ascii="Times New Roman" w:eastAsia="Times New Roman" w:hAnsi="Times New Roman" w:cs="Times New Roman"/>
          <w:i/>
          <w:iCs/>
          <w:sz w:val="24"/>
          <w:szCs w:val="24"/>
        </w:rPr>
        <w:t>määrus nr 6</w:t>
      </w:r>
      <w:r w:rsidRPr="0025781D">
        <w:rPr>
          <w:rFonts w:ascii="Times New Roman" w:eastAsia="Times New Roman" w:hAnsi="Times New Roman" w:cs="Times New Roman"/>
          <w:sz w:val="24"/>
          <w:szCs w:val="24"/>
        </w:rPr>
        <w:t>),</w:t>
      </w:r>
    </w:p>
    <w:p w14:paraId="197BAA17" w14:textId="59B2849A" w:rsidR="00547B2C" w:rsidRDefault="00FA5311" w:rsidP="00825CA8">
      <w:pPr>
        <w:pStyle w:val="Loendilik"/>
        <w:numPr>
          <w:ilvl w:val="0"/>
          <w:numId w:val="19"/>
        </w:numPr>
        <w:spacing w:after="0" w:line="240" w:lineRule="auto"/>
        <w:jc w:val="both"/>
        <w:rPr>
          <w:rFonts w:ascii="Times New Roman" w:eastAsia="Times New Roman" w:hAnsi="Times New Roman" w:cs="Times New Roman"/>
          <w:sz w:val="24"/>
          <w:szCs w:val="24"/>
        </w:rPr>
      </w:pPr>
      <w:r w:rsidRPr="0025781D">
        <w:rPr>
          <w:rFonts w:ascii="Times New Roman" w:eastAsia="Times New Roman" w:hAnsi="Times New Roman" w:cs="Times New Roman"/>
          <w:sz w:val="24"/>
          <w:szCs w:val="24"/>
        </w:rPr>
        <w:t xml:space="preserve">4. juuli 2023. aasta määrus nr 13 „Teenistus- ja tsiviilrelvade registri põhimäärus“ (edaspidi </w:t>
      </w:r>
      <w:r w:rsidRPr="0025781D">
        <w:rPr>
          <w:rFonts w:ascii="Times New Roman" w:eastAsia="Times New Roman" w:hAnsi="Times New Roman" w:cs="Times New Roman"/>
          <w:i/>
          <w:iCs/>
          <w:sz w:val="24"/>
          <w:szCs w:val="24"/>
        </w:rPr>
        <w:t>määrus nr 13</w:t>
      </w:r>
      <w:r w:rsidRPr="0025781D">
        <w:rPr>
          <w:rFonts w:ascii="Times New Roman" w:eastAsia="Times New Roman" w:hAnsi="Times New Roman" w:cs="Times New Roman"/>
          <w:sz w:val="24"/>
          <w:szCs w:val="24"/>
        </w:rPr>
        <w:t>),</w:t>
      </w:r>
    </w:p>
    <w:p w14:paraId="2F442849" w14:textId="3095FF62" w:rsidR="00896AC5" w:rsidRPr="0025781D" w:rsidRDefault="00FA5311" w:rsidP="00825CA8">
      <w:pPr>
        <w:pStyle w:val="Loendilik"/>
        <w:numPr>
          <w:ilvl w:val="0"/>
          <w:numId w:val="19"/>
        </w:numPr>
        <w:spacing w:after="0" w:line="240" w:lineRule="auto"/>
        <w:jc w:val="both"/>
        <w:rPr>
          <w:rFonts w:ascii="Times New Roman" w:eastAsia="Times New Roman" w:hAnsi="Times New Roman" w:cs="Times New Roman"/>
          <w:color w:val="000000"/>
          <w:sz w:val="24"/>
          <w:szCs w:val="24"/>
          <w:bdr w:val="none" w:sz="0" w:space="0" w:color="auto" w:frame="1"/>
          <w:lang w:eastAsia="et-EE"/>
        </w:rPr>
      </w:pPr>
      <w:r w:rsidRPr="0025781D">
        <w:rPr>
          <w:rFonts w:ascii="Times New Roman" w:eastAsia="Times New Roman" w:hAnsi="Times New Roman" w:cs="Times New Roman"/>
          <w:sz w:val="24"/>
          <w:szCs w:val="24"/>
        </w:rPr>
        <w:t xml:space="preserve">11. septembri 2018. aasta määrus nr 19 „Teenistusrelvade ja nende laskemoona ning lahingumoona liigid ja teenistusrelvade, nende laskemoona ja lahingumoona, tulirelva osade käitlemise ning üleandmise kord“ (edaspidi </w:t>
      </w:r>
      <w:r w:rsidRPr="0025781D">
        <w:rPr>
          <w:rFonts w:ascii="Times New Roman" w:eastAsia="Times New Roman" w:hAnsi="Times New Roman" w:cs="Times New Roman"/>
          <w:i/>
          <w:iCs/>
          <w:sz w:val="24"/>
          <w:szCs w:val="24"/>
        </w:rPr>
        <w:t>määrus nr 19</w:t>
      </w:r>
      <w:r w:rsidRPr="0025781D">
        <w:rPr>
          <w:rFonts w:ascii="Times New Roman" w:eastAsia="Times New Roman" w:hAnsi="Times New Roman" w:cs="Times New Roman"/>
          <w:sz w:val="24"/>
          <w:szCs w:val="24"/>
        </w:rPr>
        <w:t>)</w:t>
      </w:r>
      <w:r w:rsidR="00547B2C" w:rsidRPr="0025781D">
        <w:rPr>
          <w:rFonts w:ascii="Times New Roman" w:eastAsia="Times New Roman" w:hAnsi="Times New Roman" w:cs="Times New Roman"/>
          <w:sz w:val="24"/>
          <w:szCs w:val="24"/>
        </w:rPr>
        <w:t>.</w:t>
      </w:r>
    </w:p>
    <w:p w14:paraId="1DD5481B" w14:textId="77777777" w:rsidR="00896AC5" w:rsidRDefault="00896AC5" w:rsidP="00825CA8">
      <w:pPr>
        <w:spacing w:after="0" w:line="240" w:lineRule="auto"/>
        <w:jc w:val="both"/>
        <w:rPr>
          <w:rFonts w:ascii="Times New Roman" w:eastAsia="Times New Roman" w:hAnsi="Times New Roman" w:cs="Times New Roman"/>
          <w:sz w:val="24"/>
          <w:szCs w:val="24"/>
        </w:rPr>
      </w:pPr>
    </w:p>
    <w:p w14:paraId="1DA12EC7" w14:textId="77777777" w:rsidR="001E490D" w:rsidRDefault="001E490D" w:rsidP="001E490D">
      <w:pPr>
        <w:spacing w:after="0" w:line="240" w:lineRule="auto"/>
        <w:jc w:val="both"/>
        <w:rPr>
          <w:rFonts w:ascii="Times New Roman" w:hAnsi="Times New Roman" w:cs="Times New Roman"/>
          <w:sz w:val="24"/>
          <w:szCs w:val="24"/>
        </w:rPr>
      </w:pPr>
      <w:r w:rsidRPr="00881CE9">
        <w:rPr>
          <w:rFonts w:ascii="Times New Roman" w:hAnsi="Times New Roman" w:cs="Times New Roman"/>
          <w:b/>
          <w:bCs/>
          <w:sz w:val="24"/>
          <w:szCs w:val="24"/>
        </w:rPr>
        <w:t>Määrust nr 12</w:t>
      </w:r>
      <w:r>
        <w:rPr>
          <w:rFonts w:ascii="Times New Roman" w:hAnsi="Times New Roman" w:cs="Times New Roman"/>
          <w:sz w:val="24"/>
          <w:szCs w:val="24"/>
        </w:rPr>
        <w:t xml:space="preserve"> täiendatakse seoses vajadusega täpsustada määruse kohaldamist teenistusrelvi käitlevatele asutustele ning tõhustada järelevalvet teenistusrelvade käitlemise üle. Muudatusega nähakse ette, et t</w:t>
      </w:r>
      <w:r w:rsidRPr="00CD0CA1">
        <w:rPr>
          <w:rFonts w:ascii="Times New Roman" w:hAnsi="Times New Roman" w:cs="Times New Roman"/>
          <w:sz w:val="24"/>
          <w:szCs w:val="24"/>
        </w:rPr>
        <w:t xml:space="preserve">eenistusrelvi käitlev asutus kontrollib oma lasketiiru ja laskepaiga vastavust määruse </w:t>
      </w:r>
      <w:r>
        <w:rPr>
          <w:rFonts w:ascii="Times New Roman" w:hAnsi="Times New Roman" w:cs="Times New Roman"/>
          <w:sz w:val="24"/>
          <w:szCs w:val="24"/>
        </w:rPr>
        <w:t xml:space="preserve">nr 12 </w:t>
      </w:r>
      <w:r w:rsidRPr="00CD0CA1">
        <w:rPr>
          <w:rFonts w:ascii="Times New Roman" w:hAnsi="Times New Roman" w:cs="Times New Roman"/>
          <w:sz w:val="24"/>
          <w:szCs w:val="24"/>
        </w:rPr>
        <w:t>nõuetele vähemalt üks kord aastas.</w:t>
      </w:r>
      <w:r>
        <w:rPr>
          <w:rFonts w:ascii="Times New Roman" w:hAnsi="Times New Roman" w:cs="Times New Roman"/>
          <w:sz w:val="24"/>
          <w:szCs w:val="24"/>
        </w:rPr>
        <w:t xml:space="preserve"> K</w:t>
      </w:r>
      <w:r w:rsidRPr="00CD0CA1">
        <w:rPr>
          <w:rFonts w:ascii="Times New Roman" w:hAnsi="Times New Roman" w:cs="Times New Roman"/>
          <w:sz w:val="24"/>
          <w:szCs w:val="24"/>
        </w:rPr>
        <w:t xml:space="preserve">ontrolli tulemusest teavitab teenistusrelvi käitlev asutus </w:t>
      </w:r>
      <w:r>
        <w:rPr>
          <w:rFonts w:ascii="Times New Roman" w:hAnsi="Times New Roman" w:cs="Times New Roman"/>
          <w:sz w:val="24"/>
          <w:szCs w:val="24"/>
        </w:rPr>
        <w:t>RelvS-i</w:t>
      </w:r>
      <w:r w:rsidRPr="00CD0CA1">
        <w:rPr>
          <w:rFonts w:ascii="Times New Roman" w:hAnsi="Times New Roman" w:cs="Times New Roman"/>
          <w:sz w:val="24"/>
          <w:szCs w:val="24"/>
        </w:rPr>
        <w:t xml:space="preserve"> § 88 lõike 2 punktides 1 või 3–5 nimetatud asutust viivitamata.</w:t>
      </w:r>
      <w:r>
        <w:rPr>
          <w:rFonts w:ascii="Times New Roman" w:hAnsi="Times New Roman" w:cs="Times New Roman"/>
          <w:sz w:val="24"/>
          <w:szCs w:val="24"/>
        </w:rPr>
        <w:t xml:space="preserve"> Lisaks tuleb t</w:t>
      </w:r>
      <w:r w:rsidRPr="00CD0CA1">
        <w:rPr>
          <w:rFonts w:ascii="Times New Roman" w:hAnsi="Times New Roman" w:cs="Times New Roman"/>
          <w:sz w:val="24"/>
          <w:szCs w:val="24"/>
        </w:rPr>
        <w:t xml:space="preserve">eenistusrelvi käitleva asutuse lasketiiru ja laskepaiga määruse </w:t>
      </w:r>
      <w:r>
        <w:rPr>
          <w:rFonts w:ascii="Times New Roman" w:hAnsi="Times New Roman" w:cs="Times New Roman"/>
          <w:sz w:val="24"/>
          <w:szCs w:val="24"/>
        </w:rPr>
        <w:t xml:space="preserve">nr 12 </w:t>
      </w:r>
      <w:r w:rsidRPr="00CD0CA1">
        <w:rPr>
          <w:rFonts w:ascii="Times New Roman" w:hAnsi="Times New Roman" w:cs="Times New Roman"/>
          <w:sz w:val="24"/>
          <w:szCs w:val="24"/>
        </w:rPr>
        <w:t>nõuetele vastavuse kontrollimise kor</w:t>
      </w:r>
      <w:r>
        <w:rPr>
          <w:rFonts w:ascii="Times New Roman" w:hAnsi="Times New Roman" w:cs="Times New Roman"/>
          <w:sz w:val="24"/>
          <w:szCs w:val="24"/>
        </w:rPr>
        <w:t>d</w:t>
      </w:r>
      <w:r w:rsidRPr="00CD0CA1">
        <w:rPr>
          <w:rFonts w:ascii="Times New Roman" w:hAnsi="Times New Roman" w:cs="Times New Roman"/>
          <w:sz w:val="24"/>
          <w:szCs w:val="24"/>
        </w:rPr>
        <w:t xml:space="preserve"> kehtesta</w:t>
      </w:r>
      <w:r>
        <w:rPr>
          <w:rFonts w:ascii="Times New Roman" w:hAnsi="Times New Roman" w:cs="Times New Roman"/>
          <w:sz w:val="24"/>
          <w:szCs w:val="24"/>
        </w:rPr>
        <w:t>da</w:t>
      </w:r>
      <w:r w:rsidRPr="00CD0CA1">
        <w:rPr>
          <w:rFonts w:ascii="Times New Roman" w:hAnsi="Times New Roman" w:cs="Times New Roman"/>
          <w:sz w:val="24"/>
          <w:szCs w:val="24"/>
        </w:rPr>
        <w:t xml:space="preserve"> asutuse juh</w:t>
      </w:r>
      <w:r>
        <w:rPr>
          <w:rFonts w:ascii="Times New Roman" w:hAnsi="Times New Roman" w:cs="Times New Roman"/>
          <w:sz w:val="24"/>
          <w:szCs w:val="24"/>
        </w:rPr>
        <w:t>il</w:t>
      </w:r>
      <w:r w:rsidRPr="00CD0CA1">
        <w:rPr>
          <w:rFonts w:ascii="Times New Roman" w:hAnsi="Times New Roman" w:cs="Times New Roman"/>
          <w:sz w:val="24"/>
          <w:szCs w:val="24"/>
        </w:rPr>
        <w:t xml:space="preserve"> või tema volitatud ametnik</w:t>
      </w:r>
      <w:r>
        <w:rPr>
          <w:rFonts w:ascii="Times New Roman" w:hAnsi="Times New Roman" w:cs="Times New Roman"/>
          <w:sz w:val="24"/>
          <w:szCs w:val="24"/>
        </w:rPr>
        <w:t>ul.</w:t>
      </w:r>
    </w:p>
    <w:p w14:paraId="0EA70764" w14:textId="77777777" w:rsidR="001E490D" w:rsidRDefault="001E490D" w:rsidP="00825CA8">
      <w:pPr>
        <w:spacing w:after="0" w:line="240" w:lineRule="auto"/>
        <w:jc w:val="both"/>
        <w:rPr>
          <w:rFonts w:ascii="Times New Roman" w:eastAsia="Times New Roman" w:hAnsi="Times New Roman" w:cs="Times New Roman"/>
          <w:sz w:val="24"/>
          <w:szCs w:val="24"/>
        </w:rPr>
      </w:pPr>
    </w:p>
    <w:p w14:paraId="3BF8D30D" w14:textId="099664E4" w:rsidR="001E490D" w:rsidRPr="0025781D" w:rsidRDefault="001E490D" w:rsidP="001E490D">
      <w:pPr>
        <w:spacing w:after="0" w:line="240" w:lineRule="auto"/>
        <w:jc w:val="both"/>
        <w:rPr>
          <w:rFonts w:ascii="Times New Roman" w:hAnsi="Times New Roman" w:cs="Times New Roman"/>
          <w:sz w:val="24"/>
          <w:szCs w:val="24"/>
        </w:rPr>
      </w:pPr>
      <w:r w:rsidRPr="0025781D">
        <w:rPr>
          <w:rFonts w:ascii="Times New Roman" w:hAnsi="Times New Roman" w:cs="Times New Roman"/>
          <w:b/>
          <w:bCs/>
          <w:sz w:val="24"/>
          <w:szCs w:val="24"/>
        </w:rPr>
        <w:t xml:space="preserve">Määruses nr 6 </w:t>
      </w:r>
      <w:r w:rsidRPr="0025781D">
        <w:rPr>
          <w:rFonts w:ascii="Times New Roman" w:hAnsi="Times New Roman" w:cs="Times New Roman"/>
          <w:sz w:val="24"/>
          <w:szCs w:val="24"/>
        </w:rPr>
        <w:t xml:space="preserve">tehakse muudatused teenistus- ja tsiviilrelvade registri arendustega seonduvalt. Riigikogu võttis 22. veebruaril 2023. aastal vastu </w:t>
      </w:r>
      <w:r w:rsidRPr="00D1105C">
        <w:rPr>
          <w:rFonts w:ascii="Times New Roman" w:hAnsi="Times New Roman" w:cs="Times New Roman"/>
          <w:sz w:val="24"/>
          <w:szCs w:val="24"/>
        </w:rPr>
        <w:t>relvaseaduse ja riigilõivuseaduse muutmise seaduse (digilahendused loamenetluses ning teenistus- ja tsiviilrelvade registri arendamine) eelnõu 737 SE</w:t>
      </w:r>
      <w:r>
        <w:rPr>
          <w:rStyle w:val="Allmrkuseviide"/>
          <w:rFonts w:ascii="Times New Roman" w:hAnsi="Times New Roman" w:cs="Times New Roman"/>
          <w:color w:val="0563C1" w:themeColor="hyperlink"/>
          <w:sz w:val="24"/>
          <w:szCs w:val="24"/>
          <w:u w:val="single"/>
        </w:rPr>
        <w:footnoteReference w:id="2"/>
      </w:r>
      <w:r w:rsidRPr="0025781D">
        <w:rPr>
          <w:rFonts w:ascii="Times New Roman" w:hAnsi="Times New Roman" w:cs="Times New Roman"/>
          <w:sz w:val="24"/>
          <w:szCs w:val="24"/>
        </w:rPr>
        <w:t xml:space="preserve"> (edaspidi </w:t>
      </w:r>
      <w:r w:rsidRPr="0025781D">
        <w:rPr>
          <w:rFonts w:ascii="Times New Roman" w:hAnsi="Times New Roman" w:cs="Times New Roman"/>
          <w:i/>
          <w:iCs/>
          <w:sz w:val="24"/>
          <w:szCs w:val="24"/>
        </w:rPr>
        <w:t>eelnõu 737 SE</w:t>
      </w:r>
      <w:r w:rsidRPr="0025781D">
        <w:rPr>
          <w:rFonts w:ascii="Times New Roman" w:hAnsi="Times New Roman" w:cs="Times New Roman"/>
          <w:sz w:val="24"/>
          <w:szCs w:val="24"/>
        </w:rPr>
        <w:t xml:space="preserve">), millega tehti RelvS-s õiguslikud muudatused, mis on vajalikud, et minna üle täisdigitaalsele loamenetlusele ja võtta kasutusele </w:t>
      </w:r>
      <w:r>
        <w:rPr>
          <w:rFonts w:ascii="Times New Roman" w:hAnsi="Times New Roman" w:cs="Times New Roman"/>
          <w:sz w:val="24"/>
          <w:szCs w:val="24"/>
        </w:rPr>
        <w:t>teenistus- ja tsiviil</w:t>
      </w:r>
      <w:r w:rsidRPr="0025781D">
        <w:rPr>
          <w:rFonts w:ascii="Times New Roman" w:hAnsi="Times New Roman" w:cs="Times New Roman"/>
          <w:sz w:val="24"/>
          <w:szCs w:val="24"/>
        </w:rPr>
        <w:t>relva</w:t>
      </w:r>
      <w:r>
        <w:rPr>
          <w:rFonts w:ascii="Times New Roman" w:hAnsi="Times New Roman" w:cs="Times New Roman"/>
          <w:sz w:val="24"/>
          <w:szCs w:val="24"/>
        </w:rPr>
        <w:t xml:space="preserve">de </w:t>
      </w:r>
      <w:r w:rsidRPr="0025781D">
        <w:rPr>
          <w:rFonts w:ascii="Times New Roman" w:hAnsi="Times New Roman" w:cs="Times New Roman"/>
          <w:sz w:val="24"/>
          <w:szCs w:val="24"/>
        </w:rPr>
        <w:t xml:space="preserve">registri uus tehniline lahendus. Sellega seonduvalt kehtestati ka </w:t>
      </w:r>
      <w:hyperlink r:id="rId15" w:history="1">
        <w:r w:rsidRPr="0025781D">
          <w:rPr>
            <w:rStyle w:val="Hperlink"/>
            <w:rFonts w:ascii="Times New Roman" w:hAnsi="Times New Roman" w:cs="Times New Roman"/>
            <w:sz w:val="24"/>
            <w:szCs w:val="24"/>
          </w:rPr>
          <w:t>„Teenistus- ja tsiviilrelvade registri põhimääruse“</w:t>
        </w:r>
      </w:hyperlink>
      <w:r w:rsidRPr="0025781D">
        <w:rPr>
          <w:rFonts w:ascii="Times New Roman" w:hAnsi="Times New Roman" w:cs="Times New Roman"/>
          <w:sz w:val="24"/>
          <w:szCs w:val="24"/>
        </w:rPr>
        <w:t xml:space="preserve"> uus terviktekst. Võrreldes varasema</w:t>
      </w:r>
      <w:r>
        <w:rPr>
          <w:rFonts w:ascii="Times New Roman" w:hAnsi="Times New Roman" w:cs="Times New Roman"/>
          <w:sz w:val="24"/>
          <w:szCs w:val="24"/>
        </w:rPr>
        <w:t>ga</w:t>
      </w:r>
      <w:r w:rsidRPr="0025781D">
        <w:rPr>
          <w:rFonts w:ascii="Times New Roman" w:hAnsi="Times New Roman" w:cs="Times New Roman"/>
          <w:sz w:val="24"/>
          <w:szCs w:val="24"/>
        </w:rPr>
        <w:t xml:space="preserve"> lisandus põhimäärusesse mõni uus andmekoosseis, näiteks laskemoona ja lahingumoona tootja, päritoluriik, pihtamislaengu liik, lõhkeaine kogus ühiku kohta ning ohuklass ja sobivusrühm. Need andmed esitab teenistus- ja tsiviilrelvade registrisse kandmiseks PPA-le RelvS-i § 62</w:t>
      </w:r>
      <w:r w:rsidRPr="0025781D">
        <w:rPr>
          <w:rFonts w:ascii="Times New Roman" w:hAnsi="Times New Roman" w:cs="Times New Roman"/>
          <w:sz w:val="24"/>
          <w:szCs w:val="24"/>
          <w:vertAlign w:val="superscript"/>
        </w:rPr>
        <w:t>8</w:t>
      </w:r>
      <w:r w:rsidRPr="0025781D">
        <w:rPr>
          <w:rFonts w:ascii="Times New Roman" w:hAnsi="Times New Roman" w:cs="Times New Roman"/>
          <w:sz w:val="24"/>
          <w:szCs w:val="24"/>
        </w:rPr>
        <w:t xml:space="preserve"> lõike 2 kohaselt relvade ja laskemoona müügiks tegevusluba omav isik deklaratsiooniga. Kehtiva määruse nr 6 § 4 kohaselt tuleb relvade ja laskemoona deklaratsioon esitada valgel paberil A4 formaadis. Teenistus- ja tsiviilrelvade registri arendamisega on andmete esitamiseks loodud elektrooniline vorm. Seda eelkõige selleks, et sammhaaval minna üle täielikult digitaalsele loamenetlusele, aga ka selleks, et tõsta andmekvaliteeti ja vähendada relvade ja laskemoona müügiks tegevusluba omavate isikute ja PPA ametnike dubleerivaid tegevusi samade andmete mitmekordsel sisestamisel.</w:t>
      </w:r>
      <w:r>
        <w:rPr>
          <w:rFonts w:ascii="Times New Roman" w:hAnsi="Times New Roman" w:cs="Times New Roman"/>
          <w:sz w:val="24"/>
          <w:szCs w:val="24"/>
        </w:rPr>
        <w:t xml:space="preserve"> Muudatus</w:t>
      </w:r>
      <w:r w:rsidRPr="0025781D">
        <w:rPr>
          <w:rFonts w:ascii="Times New Roman" w:hAnsi="Times New Roman" w:cs="Times New Roman"/>
          <w:sz w:val="24"/>
          <w:szCs w:val="24"/>
        </w:rPr>
        <w:t xml:space="preserve"> avaldab </w:t>
      </w:r>
      <w:r w:rsidRPr="0025781D">
        <w:rPr>
          <w:rFonts w:ascii="Times New Roman" w:hAnsi="Times New Roman" w:cs="Times New Roman"/>
          <w:sz w:val="24"/>
          <w:szCs w:val="24"/>
        </w:rPr>
        <w:lastRenderedPageBreak/>
        <w:t>väheolulist, kuid positiivset mõju teenistus- ja tsiviilrelvade registri andmesubjektidele ja andmesaajatele, suurendades selgust registris andmete töötlemise kohta.</w:t>
      </w:r>
    </w:p>
    <w:p w14:paraId="016D9C1B" w14:textId="77777777" w:rsidR="001E490D" w:rsidRPr="0025781D" w:rsidRDefault="001E490D" w:rsidP="00825CA8">
      <w:pPr>
        <w:spacing w:after="0" w:line="240" w:lineRule="auto"/>
        <w:jc w:val="both"/>
        <w:rPr>
          <w:rFonts w:ascii="Times New Roman" w:eastAsia="Times New Roman" w:hAnsi="Times New Roman" w:cs="Times New Roman"/>
          <w:sz w:val="24"/>
          <w:szCs w:val="24"/>
        </w:rPr>
      </w:pPr>
    </w:p>
    <w:p w14:paraId="454149C7" w14:textId="55DFAE7C" w:rsidR="001331AD" w:rsidRPr="0025781D" w:rsidRDefault="00FA5311" w:rsidP="00825CA8">
      <w:pPr>
        <w:spacing w:after="0" w:line="240" w:lineRule="auto"/>
        <w:jc w:val="both"/>
        <w:rPr>
          <w:rFonts w:ascii="Times New Roman" w:eastAsia="Times New Roman" w:hAnsi="Times New Roman" w:cs="Times New Roman"/>
          <w:color w:val="000000"/>
          <w:sz w:val="24"/>
          <w:szCs w:val="24"/>
          <w:bdr w:val="none" w:sz="0" w:space="0" w:color="auto" w:frame="1"/>
          <w:lang w:eastAsia="et-EE"/>
        </w:rPr>
      </w:pPr>
      <w:r w:rsidRPr="0025781D">
        <w:rPr>
          <w:rFonts w:ascii="Times New Roman" w:eastAsia="Times New Roman" w:hAnsi="Times New Roman" w:cs="Times New Roman"/>
          <w:sz w:val="24"/>
          <w:szCs w:val="24"/>
        </w:rPr>
        <w:t xml:space="preserve">Muudatused </w:t>
      </w:r>
      <w:r w:rsidRPr="0025781D">
        <w:rPr>
          <w:rFonts w:ascii="Times New Roman" w:eastAsia="Times New Roman" w:hAnsi="Times New Roman" w:cs="Times New Roman"/>
          <w:b/>
          <w:bCs/>
          <w:sz w:val="24"/>
          <w:szCs w:val="24"/>
        </w:rPr>
        <w:t xml:space="preserve">määruses nr </w:t>
      </w:r>
      <w:r w:rsidR="00BE2CDF" w:rsidRPr="0025781D">
        <w:rPr>
          <w:rFonts w:ascii="Times New Roman" w:eastAsia="Times New Roman" w:hAnsi="Times New Roman" w:cs="Times New Roman"/>
          <w:b/>
          <w:bCs/>
          <w:sz w:val="24"/>
          <w:szCs w:val="24"/>
        </w:rPr>
        <w:t>13</w:t>
      </w:r>
      <w:r w:rsidR="00BE2CDF" w:rsidRPr="0025781D">
        <w:rPr>
          <w:rFonts w:ascii="Times New Roman" w:eastAsia="Times New Roman" w:hAnsi="Times New Roman" w:cs="Times New Roman"/>
          <w:sz w:val="24"/>
          <w:szCs w:val="24"/>
        </w:rPr>
        <w:t xml:space="preserve"> </w:t>
      </w:r>
      <w:r w:rsidRPr="0025781D">
        <w:rPr>
          <w:rFonts w:ascii="Times New Roman" w:eastAsia="Times New Roman" w:hAnsi="Times New Roman" w:cs="Times New Roman"/>
          <w:sz w:val="24"/>
          <w:szCs w:val="24"/>
        </w:rPr>
        <w:t xml:space="preserve">on seotud </w:t>
      </w:r>
      <w:r w:rsidR="001331AD" w:rsidRPr="0025781D">
        <w:rPr>
          <w:rFonts w:ascii="Times New Roman" w:eastAsia="Times New Roman" w:hAnsi="Times New Roman" w:cs="Times New Roman"/>
          <w:sz w:val="24"/>
          <w:szCs w:val="24"/>
        </w:rPr>
        <w:t>Riigikogu</w:t>
      </w:r>
      <w:r w:rsidRPr="0025781D">
        <w:rPr>
          <w:rFonts w:ascii="Times New Roman" w:eastAsia="Times New Roman" w:hAnsi="Times New Roman" w:cs="Times New Roman"/>
          <w:sz w:val="24"/>
          <w:szCs w:val="24"/>
        </w:rPr>
        <w:t xml:space="preserve"> poolt </w:t>
      </w:r>
      <w:r w:rsidR="0039347F" w:rsidRPr="0025781D">
        <w:rPr>
          <w:rFonts w:ascii="Times New Roman" w:eastAsia="Times New Roman" w:hAnsi="Times New Roman" w:cs="Times New Roman"/>
          <w:sz w:val="24"/>
          <w:szCs w:val="24"/>
        </w:rPr>
        <w:t>10</w:t>
      </w:r>
      <w:r w:rsidR="001331AD" w:rsidRPr="0025781D">
        <w:rPr>
          <w:rFonts w:ascii="Times New Roman" w:eastAsia="Times New Roman" w:hAnsi="Times New Roman" w:cs="Times New Roman"/>
          <w:sz w:val="24"/>
          <w:szCs w:val="24"/>
        </w:rPr>
        <w:t xml:space="preserve">. </w:t>
      </w:r>
      <w:r w:rsidR="0039347F" w:rsidRPr="0025781D">
        <w:rPr>
          <w:rFonts w:ascii="Times New Roman" w:eastAsia="Times New Roman" w:hAnsi="Times New Roman" w:cs="Times New Roman"/>
          <w:sz w:val="24"/>
          <w:szCs w:val="24"/>
        </w:rPr>
        <w:t xml:space="preserve">aprillil </w:t>
      </w:r>
      <w:r w:rsidR="001331AD" w:rsidRPr="0025781D">
        <w:rPr>
          <w:rFonts w:ascii="Times New Roman" w:eastAsia="Times New Roman" w:hAnsi="Times New Roman" w:cs="Times New Roman"/>
          <w:sz w:val="24"/>
          <w:szCs w:val="24"/>
        </w:rPr>
        <w:t>202</w:t>
      </w:r>
      <w:r w:rsidR="0039347F" w:rsidRPr="0025781D">
        <w:rPr>
          <w:rFonts w:ascii="Times New Roman" w:eastAsia="Times New Roman" w:hAnsi="Times New Roman" w:cs="Times New Roman"/>
          <w:sz w:val="24"/>
          <w:szCs w:val="24"/>
        </w:rPr>
        <w:t>4</w:t>
      </w:r>
      <w:r w:rsidR="001331AD" w:rsidRPr="0025781D">
        <w:rPr>
          <w:rFonts w:ascii="Times New Roman" w:eastAsia="Times New Roman" w:hAnsi="Times New Roman" w:cs="Times New Roman"/>
          <w:sz w:val="24"/>
          <w:szCs w:val="24"/>
        </w:rPr>
        <w:t>. aastal vastu</w:t>
      </w:r>
      <w:r w:rsidRPr="0025781D">
        <w:rPr>
          <w:rFonts w:ascii="Times New Roman" w:eastAsia="Times New Roman" w:hAnsi="Times New Roman" w:cs="Times New Roman"/>
          <w:sz w:val="24"/>
          <w:szCs w:val="24"/>
        </w:rPr>
        <w:t xml:space="preserve"> võetud</w:t>
      </w:r>
      <w:r w:rsidR="001331AD" w:rsidRPr="0025781D">
        <w:rPr>
          <w:rFonts w:ascii="Times New Roman" w:eastAsia="Times New Roman" w:hAnsi="Times New Roman" w:cs="Times New Roman"/>
          <w:sz w:val="24"/>
          <w:szCs w:val="24"/>
        </w:rPr>
        <w:t xml:space="preserve"> </w:t>
      </w:r>
      <w:r w:rsidR="00674AFC" w:rsidRPr="009902E0">
        <w:rPr>
          <w:rFonts w:ascii="Times New Roman" w:hAnsi="Times New Roman" w:cs="Times New Roman"/>
          <w:sz w:val="24"/>
          <w:szCs w:val="24"/>
        </w:rPr>
        <w:t>Kaitseliidu seaduse muutmise ja sellega seonduvalt teiste seaduste muutmise seaduse eelnõuga 335 SE</w:t>
      </w:r>
      <w:r w:rsidR="00674AFC">
        <w:rPr>
          <w:rStyle w:val="Allmrkuseviide"/>
          <w:rFonts w:ascii="Times New Roman" w:hAnsi="Times New Roman" w:cs="Times New Roman"/>
          <w:color w:val="0563C1" w:themeColor="hyperlink"/>
          <w:sz w:val="24"/>
          <w:szCs w:val="24"/>
          <w:u w:val="single"/>
        </w:rPr>
        <w:footnoteReference w:id="3"/>
      </w:r>
      <w:r w:rsidR="0039347F" w:rsidRPr="0025781D">
        <w:rPr>
          <w:rFonts w:ascii="Times New Roman" w:hAnsi="Times New Roman" w:cs="Times New Roman"/>
          <w:sz w:val="24"/>
          <w:szCs w:val="24"/>
        </w:rPr>
        <w:t xml:space="preserve"> (edaspidi </w:t>
      </w:r>
      <w:r w:rsidR="0039347F" w:rsidRPr="0025781D">
        <w:rPr>
          <w:rFonts w:ascii="Times New Roman" w:hAnsi="Times New Roman" w:cs="Times New Roman"/>
          <w:i/>
          <w:iCs/>
          <w:sz w:val="24"/>
          <w:szCs w:val="24"/>
        </w:rPr>
        <w:t>eelnõu 335 SE</w:t>
      </w:r>
      <w:r w:rsidR="0039347F" w:rsidRPr="0025781D">
        <w:rPr>
          <w:rFonts w:ascii="Times New Roman" w:hAnsi="Times New Roman" w:cs="Times New Roman"/>
          <w:sz w:val="24"/>
          <w:szCs w:val="24"/>
        </w:rPr>
        <w:t xml:space="preserve">), </w:t>
      </w:r>
      <w:r w:rsidR="001331AD" w:rsidRPr="0025781D">
        <w:rPr>
          <w:rFonts w:ascii="Times New Roman" w:eastAsia="Times New Roman" w:hAnsi="Times New Roman" w:cs="Times New Roman"/>
          <w:sz w:val="24"/>
          <w:szCs w:val="24"/>
        </w:rPr>
        <w:t xml:space="preserve">millega muu hulgas täiendati </w:t>
      </w:r>
      <w:r w:rsidR="0039347F" w:rsidRPr="0025781D">
        <w:rPr>
          <w:rFonts w:ascii="Times New Roman" w:eastAsia="Times New Roman" w:hAnsi="Times New Roman" w:cs="Times New Roman"/>
          <w:sz w:val="24"/>
          <w:szCs w:val="24"/>
        </w:rPr>
        <w:t xml:space="preserve">relvaseaduses (edaspidi </w:t>
      </w:r>
      <w:r w:rsidR="0039347F" w:rsidRPr="0025781D">
        <w:rPr>
          <w:rFonts w:ascii="Times New Roman" w:eastAsia="Times New Roman" w:hAnsi="Times New Roman" w:cs="Times New Roman"/>
          <w:i/>
          <w:iCs/>
          <w:sz w:val="24"/>
          <w:szCs w:val="24"/>
        </w:rPr>
        <w:t>RelvS</w:t>
      </w:r>
      <w:r w:rsidR="0039347F" w:rsidRPr="0025781D">
        <w:rPr>
          <w:rFonts w:ascii="Times New Roman" w:eastAsia="Times New Roman" w:hAnsi="Times New Roman" w:cs="Times New Roman"/>
          <w:sz w:val="24"/>
          <w:szCs w:val="24"/>
        </w:rPr>
        <w:t xml:space="preserve">) teenistus- ja tsiviilrelvade </w:t>
      </w:r>
      <w:r w:rsidR="00B23DDC" w:rsidRPr="0025781D">
        <w:rPr>
          <w:rFonts w:ascii="Times New Roman" w:eastAsia="Times New Roman" w:hAnsi="Times New Roman" w:cs="Times New Roman"/>
          <w:sz w:val="24"/>
          <w:szCs w:val="24"/>
        </w:rPr>
        <w:t>registri sätteid</w:t>
      </w:r>
      <w:r w:rsidR="00A53C9B" w:rsidRPr="0025781D">
        <w:rPr>
          <w:rFonts w:ascii="Times New Roman" w:eastAsia="Times New Roman" w:hAnsi="Times New Roman" w:cs="Times New Roman"/>
          <w:sz w:val="24"/>
          <w:szCs w:val="24"/>
        </w:rPr>
        <w:t>.</w:t>
      </w:r>
      <w:r w:rsidR="001331AD" w:rsidRPr="0025781D">
        <w:rPr>
          <w:rFonts w:ascii="Times New Roman" w:hAnsi="Times New Roman" w:cs="Times New Roman"/>
          <w:sz w:val="24"/>
          <w:szCs w:val="24"/>
        </w:rPr>
        <w:t xml:space="preserve"> </w:t>
      </w:r>
      <w:r w:rsidR="00412F17" w:rsidRPr="0025781D">
        <w:rPr>
          <w:rFonts w:ascii="Times New Roman" w:hAnsi="Times New Roman" w:cs="Times New Roman"/>
          <w:sz w:val="24"/>
          <w:szCs w:val="24"/>
        </w:rPr>
        <w:t xml:space="preserve">RelvS-i §-s 24 täpsustati, et lisaks Politsei- ja Piirivalveametile </w:t>
      </w:r>
      <w:r w:rsidR="00896AC5" w:rsidRPr="0025781D">
        <w:rPr>
          <w:rFonts w:ascii="Times New Roman" w:hAnsi="Times New Roman" w:cs="Times New Roman"/>
          <w:sz w:val="24"/>
          <w:szCs w:val="24"/>
        </w:rPr>
        <w:t xml:space="preserve">(edaspidi </w:t>
      </w:r>
      <w:r w:rsidR="00896AC5" w:rsidRPr="0025781D">
        <w:rPr>
          <w:rFonts w:ascii="Times New Roman" w:hAnsi="Times New Roman" w:cs="Times New Roman"/>
          <w:i/>
          <w:iCs/>
          <w:sz w:val="24"/>
          <w:szCs w:val="24"/>
        </w:rPr>
        <w:t>PPA</w:t>
      </w:r>
      <w:r w:rsidR="00896AC5" w:rsidRPr="0025781D">
        <w:rPr>
          <w:rFonts w:ascii="Times New Roman" w:hAnsi="Times New Roman" w:cs="Times New Roman"/>
          <w:sz w:val="24"/>
          <w:szCs w:val="24"/>
        </w:rPr>
        <w:t xml:space="preserve">) </w:t>
      </w:r>
      <w:r w:rsidR="00412F17" w:rsidRPr="0025781D">
        <w:rPr>
          <w:rFonts w:ascii="Times New Roman" w:hAnsi="Times New Roman" w:cs="Times New Roman"/>
          <w:sz w:val="24"/>
          <w:szCs w:val="24"/>
        </w:rPr>
        <w:t>on teenistus- ja tsiviilrelvade registri vastutav töötleja Kaitsepolitseiamet</w:t>
      </w:r>
      <w:r w:rsidR="00311E7B">
        <w:rPr>
          <w:rFonts w:ascii="Times New Roman" w:hAnsi="Times New Roman" w:cs="Times New Roman"/>
          <w:sz w:val="24"/>
          <w:szCs w:val="24"/>
        </w:rPr>
        <w:t xml:space="preserve"> (edaspidi </w:t>
      </w:r>
      <w:r w:rsidR="00311E7B" w:rsidRPr="009902E0">
        <w:rPr>
          <w:rFonts w:ascii="Times New Roman" w:hAnsi="Times New Roman" w:cs="Times New Roman"/>
          <w:i/>
          <w:iCs/>
          <w:sz w:val="24"/>
          <w:szCs w:val="24"/>
        </w:rPr>
        <w:t>KAPO</w:t>
      </w:r>
      <w:r w:rsidR="00311E7B">
        <w:rPr>
          <w:rFonts w:ascii="Times New Roman" w:hAnsi="Times New Roman" w:cs="Times New Roman"/>
          <w:sz w:val="24"/>
          <w:szCs w:val="24"/>
        </w:rPr>
        <w:t>)</w:t>
      </w:r>
      <w:r w:rsidR="00412F17" w:rsidRPr="0025781D">
        <w:rPr>
          <w:rFonts w:ascii="Times New Roman" w:hAnsi="Times New Roman" w:cs="Times New Roman"/>
          <w:sz w:val="24"/>
          <w:szCs w:val="24"/>
        </w:rPr>
        <w:t>, samuti täiendati andmekogu andmete loetelu</w:t>
      </w:r>
      <w:r w:rsidR="00D001AC" w:rsidRPr="0025781D">
        <w:rPr>
          <w:rFonts w:ascii="Times New Roman" w:hAnsi="Times New Roman" w:cs="Times New Roman"/>
          <w:sz w:val="24"/>
          <w:szCs w:val="24"/>
        </w:rPr>
        <w:t xml:space="preserve"> ning seaduse tasandile toodi seni määruses nr 13 sätestatud andmete juurdepääsupiirangud. </w:t>
      </w:r>
      <w:r w:rsidR="00412F17" w:rsidRPr="0025781D">
        <w:rPr>
          <w:rFonts w:ascii="Times New Roman" w:hAnsi="Times New Roman" w:cs="Times New Roman"/>
          <w:sz w:val="24"/>
          <w:szCs w:val="24"/>
        </w:rPr>
        <w:t xml:space="preserve">Seetõttu on vaja teha eelkõige tehnilist laadi ja õigusselgust tagavad muudatused </w:t>
      </w:r>
      <w:r w:rsidR="00D001AC" w:rsidRPr="0025781D">
        <w:rPr>
          <w:rFonts w:ascii="Times New Roman" w:hAnsi="Times New Roman" w:cs="Times New Roman"/>
          <w:sz w:val="24"/>
          <w:szCs w:val="24"/>
        </w:rPr>
        <w:t>määruses nr 13.</w:t>
      </w:r>
    </w:p>
    <w:p w14:paraId="121497A8" w14:textId="77777777" w:rsidR="00CD0CA1" w:rsidRPr="0025781D" w:rsidRDefault="00CD0CA1" w:rsidP="00825CA8">
      <w:pPr>
        <w:spacing w:after="0" w:line="240" w:lineRule="auto"/>
        <w:jc w:val="both"/>
        <w:rPr>
          <w:rFonts w:ascii="Times New Roman" w:hAnsi="Times New Roman" w:cs="Times New Roman"/>
          <w:sz w:val="24"/>
          <w:szCs w:val="24"/>
        </w:rPr>
      </w:pPr>
    </w:p>
    <w:p w14:paraId="21D02735" w14:textId="59C587B1" w:rsidR="00547B2C" w:rsidRPr="0025781D" w:rsidRDefault="00CD0CA1" w:rsidP="00825CA8">
      <w:pPr>
        <w:autoSpaceDE w:val="0"/>
        <w:autoSpaceDN w:val="0"/>
        <w:adjustRightInd w:val="0"/>
        <w:spacing w:after="0" w:line="240" w:lineRule="auto"/>
        <w:jc w:val="both"/>
        <w:rPr>
          <w:rFonts w:ascii="Times New Roman" w:hAnsi="Times New Roman" w:cs="Times New Roman"/>
          <w:color w:val="000000"/>
          <w:sz w:val="24"/>
          <w:szCs w:val="24"/>
        </w:rPr>
      </w:pPr>
      <w:r w:rsidRPr="00881CE9">
        <w:rPr>
          <w:rFonts w:ascii="Times New Roman" w:hAnsi="Times New Roman" w:cs="Times New Roman"/>
          <w:color w:val="000000"/>
          <w:sz w:val="24"/>
          <w:szCs w:val="24"/>
        </w:rPr>
        <w:t xml:space="preserve">Samamoodi määruse nr 12 muudatusega tehakse </w:t>
      </w:r>
      <w:r w:rsidRPr="00CD0CA1">
        <w:rPr>
          <w:rFonts w:ascii="Times New Roman" w:hAnsi="Times New Roman" w:cs="Times New Roman"/>
          <w:b/>
          <w:bCs/>
          <w:color w:val="000000"/>
          <w:sz w:val="24"/>
          <w:szCs w:val="24"/>
        </w:rPr>
        <w:t>m</w:t>
      </w:r>
      <w:r w:rsidR="00547B2C" w:rsidRPr="0025781D">
        <w:rPr>
          <w:rFonts w:ascii="Times New Roman" w:hAnsi="Times New Roman" w:cs="Times New Roman"/>
          <w:b/>
          <w:bCs/>
          <w:color w:val="000000"/>
          <w:sz w:val="24"/>
          <w:szCs w:val="24"/>
        </w:rPr>
        <w:t>ääruses nr 19</w:t>
      </w:r>
      <w:r w:rsidR="00547B2C" w:rsidRPr="0025781D">
        <w:rPr>
          <w:rFonts w:ascii="Times New Roman" w:hAnsi="Times New Roman" w:cs="Times New Roman"/>
          <w:color w:val="000000"/>
          <w:sz w:val="24"/>
          <w:szCs w:val="24"/>
        </w:rPr>
        <w:t xml:space="preserve"> muudatused seoses vajadusega tõhustada järelevalvet teenistusrelvade käitlemise nõuete täitmise üle. Teenistusrelvi käitlevale asutusele pannakse kohustus edastada tema üle järelevalvet tegevale ministeeriumile iga-aastaselt tulirelva, elektrišokirelva, laskemoona ja lahingumoona kohta arvestuse pidamise, käitlemise nõuete ja hoiutingimuste kontrollimise tulemused.</w:t>
      </w:r>
    </w:p>
    <w:p w14:paraId="39AC59B7" w14:textId="77777777" w:rsidR="00547B2C" w:rsidRPr="0025781D" w:rsidRDefault="00547B2C" w:rsidP="00825CA8">
      <w:pPr>
        <w:spacing w:after="0" w:line="240" w:lineRule="auto"/>
        <w:jc w:val="both"/>
        <w:rPr>
          <w:rFonts w:ascii="Times New Roman" w:hAnsi="Times New Roman" w:cs="Times New Roman"/>
          <w:sz w:val="24"/>
          <w:szCs w:val="24"/>
        </w:rPr>
      </w:pPr>
    </w:p>
    <w:p w14:paraId="5AC2E5B1" w14:textId="77777777" w:rsidR="001331AD" w:rsidRPr="0025781D" w:rsidRDefault="001331AD" w:rsidP="00825CA8">
      <w:pPr>
        <w:spacing w:after="0" w:line="240" w:lineRule="auto"/>
        <w:jc w:val="both"/>
        <w:rPr>
          <w:rFonts w:ascii="Times New Roman" w:hAnsi="Times New Roman" w:cs="Times New Roman"/>
          <w:sz w:val="24"/>
          <w:szCs w:val="24"/>
        </w:rPr>
      </w:pPr>
      <w:r w:rsidRPr="0025781D">
        <w:rPr>
          <w:rFonts w:ascii="Times New Roman" w:eastAsia="Times New Roman" w:hAnsi="Times New Roman" w:cs="Times New Roman"/>
          <w:b/>
          <w:bCs/>
          <w:sz w:val="24"/>
          <w:szCs w:val="24"/>
        </w:rPr>
        <w:t>1.2. Eelnõu ettevalmistajad</w:t>
      </w:r>
    </w:p>
    <w:p w14:paraId="01F2A7EC" w14:textId="77777777" w:rsidR="001331AD" w:rsidRPr="0025781D" w:rsidRDefault="001331AD" w:rsidP="00825CA8">
      <w:pPr>
        <w:spacing w:after="0" w:line="240" w:lineRule="auto"/>
        <w:jc w:val="both"/>
        <w:rPr>
          <w:rFonts w:ascii="Times New Roman" w:hAnsi="Times New Roman" w:cs="Times New Roman"/>
          <w:sz w:val="24"/>
          <w:szCs w:val="24"/>
        </w:rPr>
      </w:pPr>
    </w:p>
    <w:p w14:paraId="7DCEAB89" w14:textId="77777777" w:rsidR="00B23DDC" w:rsidRPr="0025781D" w:rsidRDefault="001331AD" w:rsidP="00825CA8">
      <w:pPr>
        <w:pStyle w:val="Vahedeta"/>
        <w:jc w:val="both"/>
        <w:rPr>
          <w:sz w:val="24"/>
          <w:szCs w:val="24"/>
        </w:rPr>
      </w:pPr>
      <w:r w:rsidRPr="0025781D">
        <w:rPr>
          <w:sz w:val="24"/>
          <w:szCs w:val="24"/>
        </w:rPr>
        <w:t>Eelnõu ja seletuskirja on koostanud Siseministeeriumi õigusnõunik Marju Aibast (</w:t>
      </w:r>
      <w:hyperlink r:id="rId16">
        <w:r w:rsidRPr="0025781D">
          <w:rPr>
            <w:rStyle w:val="Hperlink"/>
            <w:sz w:val="24"/>
            <w:szCs w:val="24"/>
          </w:rPr>
          <w:t>marju.aibast@siseministeerium.ee</w:t>
        </w:r>
      </w:hyperlink>
      <w:r w:rsidRPr="0025781D">
        <w:rPr>
          <w:sz w:val="24"/>
          <w:szCs w:val="24"/>
        </w:rPr>
        <w:t>) ja nõunik Riita Proosa (</w:t>
      </w:r>
      <w:hyperlink r:id="rId17">
        <w:r w:rsidRPr="0025781D">
          <w:rPr>
            <w:rStyle w:val="Hperlink"/>
            <w:sz w:val="24"/>
            <w:szCs w:val="24"/>
          </w:rPr>
          <w:t>riita.proosa@siseministeerium.ee</w:t>
        </w:r>
      </w:hyperlink>
      <w:r w:rsidRPr="0025781D">
        <w:rPr>
          <w:sz w:val="24"/>
          <w:szCs w:val="24"/>
        </w:rPr>
        <w:t xml:space="preserve">). </w:t>
      </w:r>
    </w:p>
    <w:p w14:paraId="650EB5E3" w14:textId="77777777" w:rsidR="00B23DDC" w:rsidRPr="0025781D" w:rsidRDefault="00B23DDC" w:rsidP="00825CA8">
      <w:pPr>
        <w:pStyle w:val="Vahedeta"/>
        <w:jc w:val="both"/>
        <w:rPr>
          <w:sz w:val="24"/>
          <w:szCs w:val="24"/>
        </w:rPr>
      </w:pPr>
    </w:p>
    <w:p w14:paraId="31E2AD45" w14:textId="2F0FF219" w:rsidR="00B23DDC" w:rsidRPr="0025781D" w:rsidRDefault="00B23DDC" w:rsidP="00825CA8">
      <w:pPr>
        <w:pStyle w:val="Vahedeta"/>
        <w:jc w:val="both"/>
        <w:rPr>
          <w:sz w:val="24"/>
          <w:szCs w:val="24"/>
        </w:rPr>
      </w:pPr>
      <w:r w:rsidRPr="0025781D">
        <w:rPr>
          <w:sz w:val="24"/>
          <w:szCs w:val="24"/>
        </w:rPr>
        <w:t xml:space="preserve">Eelnõu </w:t>
      </w:r>
      <w:r w:rsidR="00273836">
        <w:rPr>
          <w:sz w:val="24"/>
          <w:szCs w:val="24"/>
        </w:rPr>
        <w:t>on</w:t>
      </w:r>
      <w:r w:rsidR="00031FF9" w:rsidRPr="0025781D">
        <w:rPr>
          <w:sz w:val="24"/>
          <w:szCs w:val="24"/>
        </w:rPr>
        <w:t xml:space="preserve"> </w:t>
      </w:r>
      <w:r w:rsidR="00814F57">
        <w:rPr>
          <w:sz w:val="24"/>
          <w:szCs w:val="24"/>
        </w:rPr>
        <w:t xml:space="preserve">keeleliselt toimetanud </w:t>
      </w:r>
      <w:r w:rsidR="00814F57" w:rsidRPr="00814F57">
        <w:rPr>
          <w:sz w:val="24"/>
          <w:szCs w:val="24"/>
        </w:rPr>
        <w:t>Siseministeeriumi õigusosakonna keele</w:t>
      </w:r>
      <w:r w:rsidR="00814F57" w:rsidRPr="00814F57">
        <w:rPr>
          <w:sz w:val="24"/>
          <w:szCs w:val="24"/>
        </w:rPr>
        <w:softHyphen/>
        <w:t>toimetaja Heike Olmre (</w:t>
      </w:r>
      <w:hyperlink r:id="rId18" w:history="1">
        <w:r w:rsidR="00814F57" w:rsidRPr="00814F57">
          <w:rPr>
            <w:rStyle w:val="Hperlink"/>
            <w:sz w:val="24"/>
            <w:szCs w:val="24"/>
          </w:rPr>
          <w:t>heike.olmre@siseministeerium.ee</w:t>
        </w:r>
      </w:hyperlink>
      <w:r w:rsidR="00814F57" w:rsidRPr="00814F57">
        <w:rPr>
          <w:sz w:val="24"/>
          <w:szCs w:val="24"/>
        </w:rPr>
        <w:t>, tel 612 5241).</w:t>
      </w:r>
      <w:r w:rsidR="00814F57">
        <w:rPr>
          <w:sz w:val="24"/>
          <w:szCs w:val="24"/>
        </w:rPr>
        <w:t xml:space="preserve"> S</w:t>
      </w:r>
      <w:r w:rsidR="00273836">
        <w:rPr>
          <w:sz w:val="24"/>
          <w:szCs w:val="24"/>
        </w:rPr>
        <w:t xml:space="preserve">eletuskiri </w:t>
      </w:r>
      <w:r w:rsidR="00814F57">
        <w:rPr>
          <w:sz w:val="24"/>
          <w:szCs w:val="24"/>
        </w:rPr>
        <w:t xml:space="preserve">on keeleliselt </w:t>
      </w:r>
      <w:r w:rsidR="000568A5">
        <w:rPr>
          <w:sz w:val="24"/>
          <w:szCs w:val="24"/>
        </w:rPr>
        <w:t>toimeta</w:t>
      </w:r>
      <w:r w:rsidR="00814F57">
        <w:rPr>
          <w:sz w:val="24"/>
          <w:szCs w:val="24"/>
        </w:rPr>
        <w:t>mata</w:t>
      </w:r>
      <w:r w:rsidR="00273836">
        <w:rPr>
          <w:sz w:val="24"/>
          <w:szCs w:val="24"/>
        </w:rPr>
        <w:t>.</w:t>
      </w:r>
    </w:p>
    <w:p w14:paraId="5520BC6F" w14:textId="76B350D8" w:rsidR="001331AD" w:rsidRPr="0025781D" w:rsidRDefault="001331AD" w:rsidP="00825CA8">
      <w:pPr>
        <w:spacing w:after="0" w:line="240" w:lineRule="auto"/>
        <w:jc w:val="both"/>
        <w:rPr>
          <w:rFonts w:ascii="Times New Roman" w:hAnsi="Times New Roman" w:cs="Times New Roman"/>
          <w:sz w:val="24"/>
          <w:szCs w:val="24"/>
        </w:rPr>
      </w:pPr>
    </w:p>
    <w:p w14:paraId="1C9985F3" w14:textId="77777777" w:rsidR="001331AD" w:rsidRPr="0025781D" w:rsidRDefault="001331AD" w:rsidP="00825CA8">
      <w:pPr>
        <w:spacing w:after="0" w:line="240" w:lineRule="auto"/>
        <w:jc w:val="both"/>
        <w:rPr>
          <w:rFonts w:ascii="Times New Roman" w:hAnsi="Times New Roman" w:cs="Times New Roman"/>
          <w:sz w:val="24"/>
          <w:szCs w:val="24"/>
        </w:rPr>
      </w:pPr>
      <w:r w:rsidRPr="0025781D">
        <w:rPr>
          <w:rFonts w:ascii="Times New Roman" w:eastAsia="Times New Roman" w:hAnsi="Times New Roman" w:cs="Times New Roman"/>
          <w:b/>
          <w:bCs/>
          <w:sz w:val="24"/>
          <w:szCs w:val="24"/>
        </w:rPr>
        <w:t>1.3. Märkused</w:t>
      </w:r>
    </w:p>
    <w:p w14:paraId="48B4818F" w14:textId="77777777" w:rsidR="001331AD" w:rsidRPr="0025781D" w:rsidRDefault="001331AD" w:rsidP="00825CA8">
      <w:pPr>
        <w:spacing w:after="0" w:line="240" w:lineRule="auto"/>
        <w:jc w:val="both"/>
        <w:rPr>
          <w:rFonts w:ascii="Times New Roman" w:hAnsi="Times New Roman" w:cs="Times New Roman"/>
          <w:sz w:val="24"/>
          <w:szCs w:val="24"/>
        </w:rPr>
      </w:pPr>
    </w:p>
    <w:p w14:paraId="4D22E295" w14:textId="77777777" w:rsidR="00A24884" w:rsidRPr="0025781D" w:rsidRDefault="00A53C9B" w:rsidP="00825CA8">
      <w:pPr>
        <w:spacing w:after="0" w:line="240" w:lineRule="auto"/>
        <w:jc w:val="both"/>
        <w:rPr>
          <w:rFonts w:ascii="Times New Roman" w:hAnsi="Times New Roman" w:cs="Times New Roman"/>
          <w:sz w:val="24"/>
          <w:szCs w:val="24"/>
        </w:rPr>
      </w:pPr>
      <w:r w:rsidRPr="0025781D">
        <w:rPr>
          <w:rFonts w:ascii="Times New Roman" w:hAnsi="Times New Roman" w:cs="Times New Roman"/>
          <w:sz w:val="24"/>
          <w:szCs w:val="24"/>
        </w:rPr>
        <w:t>Eelnõuga muudetakse</w:t>
      </w:r>
      <w:r w:rsidR="00A24884" w:rsidRPr="0025781D">
        <w:rPr>
          <w:rFonts w:ascii="Times New Roman" w:hAnsi="Times New Roman" w:cs="Times New Roman"/>
          <w:sz w:val="24"/>
          <w:szCs w:val="24"/>
        </w:rPr>
        <w:t>:</w:t>
      </w:r>
    </w:p>
    <w:p w14:paraId="2748C8C9" w14:textId="77777777" w:rsidR="00C46145" w:rsidRDefault="00C46145" w:rsidP="00C46145">
      <w:pPr>
        <w:keepNext/>
        <w:numPr>
          <w:ilvl w:val="0"/>
          <w:numId w:val="17"/>
        </w:numPr>
        <w:autoSpaceDE w:val="0"/>
        <w:autoSpaceDN w:val="0"/>
        <w:adjustRightInd w:val="0"/>
        <w:spacing w:after="0" w:line="240" w:lineRule="auto"/>
        <w:jc w:val="both"/>
        <w:rPr>
          <w:rFonts w:ascii="Times New Roman" w:hAnsi="Times New Roman" w:cs="Times New Roman"/>
          <w:sz w:val="24"/>
          <w:szCs w:val="24"/>
        </w:rPr>
      </w:pPr>
      <w:r w:rsidRPr="0025781D">
        <w:rPr>
          <w:rFonts w:ascii="Times New Roman" w:hAnsi="Times New Roman" w:cs="Times New Roman"/>
          <w:sz w:val="24"/>
          <w:szCs w:val="24"/>
        </w:rPr>
        <w:t>määrust nr 12 avaldamismärkega RT I, 02.03.2021, 25;</w:t>
      </w:r>
    </w:p>
    <w:p w14:paraId="1BD3EFCD" w14:textId="77777777" w:rsidR="009902E0" w:rsidRDefault="001E490D" w:rsidP="00825CA8">
      <w:pPr>
        <w:pStyle w:val="Loendilik"/>
        <w:numPr>
          <w:ilvl w:val="0"/>
          <w:numId w:val="17"/>
        </w:numPr>
        <w:spacing w:after="0" w:line="240" w:lineRule="auto"/>
        <w:jc w:val="both"/>
        <w:rPr>
          <w:rFonts w:ascii="Times New Roman" w:eastAsia="Times New Roman" w:hAnsi="Times New Roman" w:cs="Times New Roman"/>
          <w:sz w:val="24"/>
          <w:szCs w:val="24"/>
        </w:rPr>
      </w:pPr>
      <w:r w:rsidRPr="0025781D">
        <w:rPr>
          <w:rFonts w:ascii="Times New Roman" w:eastAsia="Times New Roman" w:hAnsi="Times New Roman" w:cs="Times New Roman"/>
          <w:sz w:val="24"/>
          <w:szCs w:val="24"/>
        </w:rPr>
        <w:t>määrust nr 6 avaldamismärkega RT I, 21.02.2020, 1</w:t>
      </w:r>
      <w:r>
        <w:rPr>
          <w:rFonts w:ascii="Times New Roman" w:eastAsia="Times New Roman" w:hAnsi="Times New Roman" w:cs="Times New Roman"/>
          <w:sz w:val="24"/>
          <w:szCs w:val="24"/>
        </w:rPr>
        <w:t>;</w:t>
      </w:r>
    </w:p>
    <w:p w14:paraId="383702A3" w14:textId="4EDD535D" w:rsidR="00547B2C" w:rsidRPr="0025781D" w:rsidRDefault="00547B2C" w:rsidP="00825CA8">
      <w:pPr>
        <w:pStyle w:val="Loendilik"/>
        <w:numPr>
          <w:ilvl w:val="0"/>
          <w:numId w:val="17"/>
        </w:numPr>
        <w:spacing w:after="0" w:line="240" w:lineRule="auto"/>
        <w:jc w:val="both"/>
        <w:rPr>
          <w:rFonts w:ascii="Times New Roman" w:eastAsia="Times New Roman" w:hAnsi="Times New Roman" w:cs="Times New Roman"/>
          <w:sz w:val="24"/>
          <w:szCs w:val="24"/>
        </w:rPr>
      </w:pPr>
      <w:r w:rsidRPr="0025781D">
        <w:rPr>
          <w:rFonts w:ascii="Times New Roman" w:hAnsi="Times New Roman" w:cs="Times New Roman"/>
          <w:sz w:val="24"/>
          <w:szCs w:val="24"/>
        </w:rPr>
        <w:t xml:space="preserve">määrust nr 13 avaldamismärkega </w:t>
      </w:r>
      <w:r w:rsidRPr="0025781D">
        <w:rPr>
          <w:rFonts w:ascii="Times New Roman" w:hAnsi="Times New Roman" w:cs="Times New Roman"/>
          <w:color w:val="202020"/>
          <w:sz w:val="24"/>
          <w:szCs w:val="24"/>
          <w:shd w:val="clear" w:color="auto" w:fill="FFFFFF"/>
        </w:rPr>
        <w:t>RT I, 07.07.2023, 8;</w:t>
      </w:r>
    </w:p>
    <w:p w14:paraId="2D3FC454" w14:textId="7F0ECC30" w:rsidR="00A24884" w:rsidRPr="009902E0" w:rsidRDefault="001E490D" w:rsidP="001E490D">
      <w:pPr>
        <w:pStyle w:val="Loendilik"/>
        <w:numPr>
          <w:ilvl w:val="0"/>
          <w:numId w:val="17"/>
        </w:numPr>
        <w:spacing w:after="0" w:line="240" w:lineRule="auto"/>
        <w:jc w:val="both"/>
        <w:rPr>
          <w:rFonts w:ascii="Times New Roman" w:eastAsia="Times New Roman" w:hAnsi="Times New Roman" w:cs="Times New Roman"/>
          <w:sz w:val="24"/>
          <w:szCs w:val="24"/>
        </w:rPr>
      </w:pPr>
      <w:r w:rsidRPr="0025781D">
        <w:rPr>
          <w:rFonts w:ascii="Times New Roman" w:hAnsi="Times New Roman" w:cs="Times New Roman"/>
          <w:color w:val="202020"/>
          <w:sz w:val="24"/>
          <w:szCs w:val="24"/>
          <w:shd w:val="clear" w:color="auto" w:fill="FFFFFF"/>
        </w:rPr>
        <w:t>määrust nr 19 avaldamismärkega RT I, 24.03.2023, 7</w:t>
      </w:r>
      <w:r>
        <w:rPr>
          <w:rFonts w:ascii="Times New Roman" w:hAnsi="Times New Roman" w:cs="Times New Roman"/>
          <w:color w:val="202020"/>
          <w:sz w:val="24"/>
          <w:szCs w:val="24"/>
          <w:shd w:val="clear" w:color="auto" w:fill="FFFFFF"/>
        </w:rPr>
        <w:t>.</w:t>
      </w:r>
    </w:p>
    <w:p w14:paraId="3DC7DC4E" w14:textId="77777777" w:rsidR="00A24884" w:rsidRPr="0025781D" w:rsidRDefault="00A24884" w:rsidP="00825CA8">
      <w:pPr>
        <w:spacing w:after="0" w:line="240" w:lineRule="auto"/>
        <w:jc w:val="both"/>
        <w:rPr>
          <w:rFonts w:ascii="Times New Roman" w:eastAsia="Times New Roman" w:hAnsi="Times New Roman" w:cs="Times New Roman"/>
          <w:sz w:val="24"/>
          <w:szCs w:val="24"/>
        </w:rPr>
      </w:pPr>
    </w:p>
    <w:p w14:paraId="2E5C3425" w14:textId="60A19E0F" w:rsidR="00A24884" w:rsidRPr="0025781D" w:rsidRDefault="00A24884" w:rsidP="00825CA8">
      <w:pPr>
        <w:spacing w:after="0" w:line="240" w:lineRule="auto"/>
        <w:jc w:val="both"/>
        <w:rPr>
          <w:rFonts w:ascii="Times New Roman" w:eastAsia="Times New Roman" w:hAnsi="Times New Roman" w:cs="Times New Roman"/>
          <w:sz w:val="24"/>
          <w:szCs w:val="24"/>
        </w:rPr>
      </w:pPr>
      <w:r w:rsidRPr="0025781D">
        <w:rPr>
          <w:rFonts w:ascii="Times New Roman" w:eastAsia="Times New Roman" w:hAnsi="Times New Roman" w:cs="Times New Roman"/>
          <w:sz w:val="24"/>
          <w:szCs w:val="24"/>
        </w:rPr>
        <w:t xml:space="preserve">Eelnõuga rakendatakse 10. aprillil 2024. aastal vastu võetud </w:t>
      </w:r>
      <w:r w:rsidR="00411313">
        <w:rPr>
          <w:rFonts w:ascii="Times New Roman" w:eastAsia="Times New Roman" w:hAnsi="Times New Roman" w:cs="Times New Roman"/>
          <w:sz w:val="24"/>
          <w:szCs w:val="24"/>
        </w:rPr>
        <w:t xml:space="preserve">eelnõu 335 SE </w:t>
      </w:r>
      <w:r w:rsidR="0042415C" w:rsidRPr="0025781D">
        <w:rPr>
          <w:rFonts w:ascii="Times New Roman" w:eastAsia="Times New Roman" w:hAnsi="Times New Roman" w:cs="Times New Roman"/>
          <w:sz w:val="24"/>
          <w:szCs w:val="24"/>
        </w:rPr>
        <w:t xml:space="preserve">ja </w:t>
      </w:r>
      <w:r w:rsidR="0042415C" w:rsidRPr="0025781D">
        <w:rPr>
          <w:rFonts w:ascii="Times New Roman" w:hAnsi="Times New Roman" w:cs="Times New Roman"/>
          <w:sz w:val="24"/>
          <w:szCs w:val="24"/>
        </w:rPr>
        <w:t xml:space="preserve">22. veebruaril 2023. aastal vastu võetud </w:t>
      </w:r>
      <w:hyperlink r:id="rId19" w:history="1">
        <w:r w:rsidR="00411313">
          <w:rPr>
            <w:rFonts w:ascii="Times New Roman" w:hAnsi="Times New Roman" w:cs="Times New Roman"/>
            <w:color w:val="2E74B5" w:themeColor="accent5" w:themeShade="BF"/>
            <w:sz w:val="24"/>
            <w:szCs w:val="24"/>
            <w:u w:val="single"/>
          </w:rPr>
          <w:t>eelnõu</w:t>
        </w:r>
      </w:hyperlink>
      <w:r w:rsidR="00411313">
        <w:rPr>
          <w:rFonts w:ascii="Times New Roman" w:hAnsi="Times New Roman" w:cs="Times New Roman"/>
          <w:color w:val="2E74B5" w:themeColor="accent5" w:themeShade="BF"/>
          <w:sz w:val="24"/>
          <w:szCs w:val="24"/>
          <w:u w:val="single"/>
        </w:rPr>
        <w:t xml:space="preserve"> 737 SE</w:t>
      </w:r>
      <w:r w:rsidR="00744573" w:rsidRPr="0025781D">
        <w:rPr>
          <w:rStyle w:val="Kommentaariviide"/>
        </w:rPr>
        <w:t>.</w:t>
      </w:r>
    </w:p>
    <w:p w14:paraId="22493A99" w14:textId="77777777" w:rsidR="00A24884" w:rsidRPr="0025781D" w:rsidRDefault="00A24884" w:rsidP="00825CA8">
      <w:pPr>
        <w:spacing w:after="0" w:line="240" w:lineRule="auto"/>
        <w:jc w:val="both"/>
        <w:rPr>
          <w:rFonts w:ascii="Times New Roman" w:eastAsia="Times New Roman" w:hAnsi="Times New Roman" w:cs="Times New Roman"/>
          <w:sz w:val="24"/>
          <w:szCs w:val="24"/>
        </w:rPr>
      </w:pPr>
    </w:p>
    <w:p w14:paraId="6E59BA2C" w14:textId="77777777" w:rsidR="00A24884" w:rsidRPr="0025781D" w:rsidRDefault="00A24884" w:rsidP="00825CA8">
      <w:pPr>
        <w:spacing w:after="0" w:line="240" w:lineRule="auto"/>
        <w:jc w:val="both"/>
        <w:rPr>
          <w:rFonts w:ascii="Times New Roman" w:eastAsia="Times New Roman" w:hAnsi="Times New Roman" w:cs="Times New Roman"/>
          <w:sz w:val="24"/>
          <w:szCs w:val="24"/>
        </w:rPr>
      </w:pPr>
      <w:r w:rsidRPr="0025781D">
        <w:rPr>
          <w:rFonts w:ascii="Times New Roman" w:eastAsia="Times New Roman" w:hAnsi="Times New Roman" w:cs="Times New Roman"/>
          <w:sz w:val="24"/>
          <w:szCs w:val="24"/>
        </w:rPr>
        <w:t>Eelnõu ei ole seotud Euroopa Liidu õiguse rakendamise ega Vabariigi Valitsuse tegevus</w:t>
      </w:r>
      <w:r w:rsidRPr="0025781D">
        <w:rPr>
          <w:rFonts w:ascii="Times New Roman" w:eastAsia="Times New Roman" w:hAnsi="Times New Roman" w:cs="Times New Roman"/>
          <w:sz w:val="24"/>
          <w:szCs w:val="24"/>
        </w:rPr>
        <w:softHyphen/>
        <w:t>programmiga.</w:t>
      </w:r>
    </w:p>
    <w:p w14:paraId="64858AE1" w14:textId="77777777" w:rsidR="001331AD" w:rsidRPr="0025781D" w:rsidRDefault="001331AD" w:rsidP="00825CA8">
      <w:pPr>
        <w:spacing w:after="0" w:line="240" w:lineRule="auto"/>
        <w:jc w:val="both"/>
        <w:rPr>
          <w:rFonts w:ascii="Times New Roman" w:hAnsi="Times New Roman" w:cs="Times New Roman"/>
          <w:sz w:val="24"/>
          <w:szCs w:val="24"/>
        </w:rPr>
      </w:pPr>
    </w:p>
    <w:p w14:paraId="722DD332" w14:textId="77777777" w:rsidR="001331AD" w:rsidRPr="0025781D" w:rsidRDefault="001331AD" w:rsidP="00825CA8">
      <w:pPr>
        <w:spacing w:after="0" w:line="240" w:lineRule="auto"/>
        <w:jc w:val="both"/>
        <w:rPr>
          <w:rFonts w:ascii="Times New Roman" w:hAnsi="Times New Roman" w:cs="Times New Roman"/>
          <w:b/>
          <w:sz w:val="26"/>
          <w:szCs w:val="26"/>
        </w:rPr>
      </w:pPr>
      <w:r w:rsidRPr="0025781D">
        <w:rPr>
          <w:rFonts w:ascii="Times New Roman" w:hAnsi="Times New Roman" w:cs="Times New Roman"/>
          <w:b/>
          <w:sz w:val="26"/>
          <w:szCs w:val="26"/>
        </w:rPr>
        <w:t>2. Eelnõu sisu ja võrdlev analüüs</w:t>
      </w:r>
    </w:p>
    <w:p w14:paraId="630C0FDC" w14:textId="77777777" w:rsidR="001331AD" w:rsidRPr="0025781D" w:rsidRDefault="001331AD" w:rsidP="00825CA8">
      <w:pPr>
        <w:spacing w:after="0" w:line="240" w:lineRule="auto"/>
        <w:jc w:val="both"/>
        <w:rPr>
          <w:rFonts w:ascii="Times New Roman" w:hAnsi="Times New Roman" w:cs="Times New Roman"/>
          <w:sz w:val="24"/>
          <w:szCs w:val="24"/>
        </w:rPr>
      </w:pPr>
    </w:p>
    <w:p w14:paraId="2528CE63" w14:textId="1D237214" w:rsidR="0042415C" w:rsidRPr="0025781D" w:rsidRDefault="0042415C" w:rsidP="00825CA8">
      <w:pPr>
        <w:spacing w:after="0" w:line="240" w:lineRule="auto"/>
        <w:jc w:val="both"/>
        <w:rPr>
          <w:rFonts w:ascii="Times New Roman" w:hAnsi="Times New Roman" w:cs="Times New Roman"/>
          <w:sz w:val="24"/>
          <w:szCs w:val="24"/>
        </w:rPr>
      </w:pPr>
      <w:r w:rsidRPr="0025781D">
        <w:rPr>
          <w:rFonts w:ascii="Times New Roman" w:hAnsi="Times New Roman" w:cs="Times New Roman"/>
          <w:sz w:val="24"/>
          <w:szCs w:val="24"/>
        </w:rPr>
        <w:t xml:space="preserve">Eelnõu koosneb </w:t>
      </w:r>
      <w:r w:rsidR="0077795A" w:rsidRPr="0025781D">
        <w:rPr>
          <w:rFonts w:ascii="Times New Roman" w:hAnsi="Times New Roman" w:cs="Times New Roman"/>
          <w:sz w:val="24"/>
          <w:szCs w:val="24"/>
        </w:rPr>
        <w:t>nelja</w:t>
      </w:r>
      <w:r w:rsidRPr="0025781D">
        <w:rPr>
          <w:rFonts w:ascii="Times New Roman" w:hAnsi="Times New Roman" w:cs="Times New Roman"/>
          <w:sz w:val="24"/>
          <w:szCs w:val="24"/>
        </w:rPr>
        <w:t>st paragrahvist:</w:t>
      </w:r>
    </w:p>
    <w:p w14:paraId="7DAEC9CE" w14:textId="1A23D0D1" w:rsidR="0042415C" w:rsidRPr="0025781D" w:rsidRDefault="0042415C" w:rsidP="00825CA8">
      <w:pPr>
        <w:pStyle w:val="Loendilik"/>
        <w:numPr>
          <w:ilvl w:val="0"/>
          <w:numId w:val="18"/>
        </w:numPr>
        <w:spacing w:after="0" w:line="240" w:lineRule="auto"/>
        <w:jc w:val="both"/>
        <w:rPr>
          <w:rFonts w:ascii="Times New Roman" w:hAnsi="Times New Roman" w:cs="Times New Roman"/>
          <w:sz w:val="24"/>
          <w:szCs w:val="24"/>
        </w:rPr>
      </w:pPr>
      <w:r w:rsidRPr="0025781D">
        <w:rPr>
          <w:rFonts w:ascii="Times New Roman" w:hAnsi="Times New Roman" w:cs="Times New Roman"/>
          <w:sz w:val="24"/>
          <w:szCs w:val="24"/>
        </w:rPr>
        <w:t>paragrahviga 1 tehakse muudatused määruses nr 1</w:t>
      </w:r>
      <w:r w:rsidR="00CF6534">
        <w:rPr>
          <w:rFonts w:ascii="Times New Roman" w:hAnsi="Times New Roman" w:cs="Times New Roman"/>
          <w:sz w:val="24"/>
          <w:szCs w:val="24"/>
        </w:rPr>
        <w:t>2</w:t>
      </w:r>
      <w:r w:rsidRPr="0025781D">
        <w:rPr>
          <w:rFonts w:ascii="Times New Roman" w:hAnsi="Times New Roman" w:cs="Times New Roman"/>
          <w:sz w:val="24"/>
          <w:szCs w:val="24"/>
        </w:rPr>
        <w:t>;</w:t>
      </w:r>
    </w:p>
    <w:p w14:paraId="793C34BE" w14:textId="7B24811A" w:rsidR="0042415C" w:rsidRPr="0025781D" w:rsidRDefault="00547B2C" w:rsidP="00825CA8">
      <w:pPr>
        <w:pStyle w:val="Loendilik"/>
        <w:numPr>
          <w:ilvl w:val="0"/>
          <w:numId w:val="18"/>
        </w:numPr>
        <w:spacing w:after="0" w:line="240" w:lineRule="auto"/>
        <w:jc w:val="both"/>
        <w:rPr>
          <w:rFonts w:ascii="Times New Roman" w:hAnsi="Times New Roman" w:cs="Times New Roman"/>
          <w:sz w:val="24"/>
          <w:szCs w:val="24"/>
        </w:rPr>
      </w:pPr>
      <w:r w:rsidRPr="0025781D">
        <w:rPr>
          <w:rFonts w:ascii="Times New Roman" w:hAnsi="Times New Roman" w:cs="Times New Roman"/>
          <w:sz w:val="24"/>
          <w:szCs w:val="24"/>
        </w:rPr>
        <w:lastRenderedPageBreak/>
        <w:t xml:space="preserve">paragrahviga 3 tehakse muudatus määruses nr </w:t>
      </w:r>
      <w:r w:rsidR="00CF6534">
        <w:rPr>
          <w:rFonts w:ascii="Times New Roman" w:hAnsi="Times New Roman" w:cs="Times New Roman"/>
          <w:sz w:val="24"/>
          <w:szCs w:val="24"/>
        </w:rPr>
        <w:t>6</w:t>
      </w:r>
      <w:r w:rsidR="0042415C" w:rsidRPr="0025781D">
        <w:rPr>
          <w:rFonts w:ascii="Times New Roman" w:hAnsi="Times New Roman" w:cs="Times New Roman"/>
          <w:sz w:val="24"/>
          <w:szCs w:val="24"/>
        </w:rPr>
        <w:t>;</w:t>
      </w:r>
    </w:p>
    <w:p w14:paraId="0C4EFBC3" w14:textId="78302E60" w:rsidR="0077795A" w:rsidRPr="0025781D" w:rsidRDefault="00547B2C" w:rsidP="00825CA8">
      <w:pPr>
        <w:pStyle w:val="Loendilik"/>
        <w:numPr>
          <w:ilvl w:val="0"/>
          <w:numId w:val="18"/>
        </w:numPr>
        <w:spacing w:after="0" w:line="240" w:lineRule="auto"/>
        <w:jc w:val="both"/>
        <w:rPr>
          <w:rFonts w:ascii="Times New Roman" w:hAnsi="Times New Roman" w:cs="Times New Roman"/>
          <w:sz w:val="24"/>
          <w:szCs w:val="24"/>
        </w:rPr>
      </w:pPr>
      <w:r w:rsidRPr="0025781D">
        <w:rPr>
          <w:rFonts w:ascii="Times New Roman" w:hAnsi="Times New Roman" w:cs="Times New Roman"/>
          <w:sz w:val="24"/>
          <w:szCs w:val="24"/>
        </w:rPr>
        <w:t>paragrahviga 2 tehakse muudatus määruses nr 1</w:t>
      </w:r>
      <w:r w:rsidR="00CF6534">
        <w:rPr>
          <w:rFonts w:ascii="Times New Roman" w:hAnsi="Times New Roman" w:cs="Times New Roman"/>
          <w:sz w:val="24"/>
          <w:szCs w:val="24"/>
        </w:rPr>
        <w:t>3</w:t>
      </w:r>
      <w:r w:rsidR="0077795A" w:rsidRPr="0025781D">
        <w:rPr>
          <w:rFonts w:ascii="Times New Roman" w:hAnsi="Times New Roman" w:cs="Times New Roman"/>
          <w:sz w:val="24"/>
          <w:szCs w:val="24"/>
        </w:rPr>
        <w:t>;</w:t>
      </w:r>
    </w:p>
    <w:p w14:paraId="5062F1D1" w14:textId="0050CAA3" w:rsidR="0042415C" w:rsidRPr="0025781D" w:rsidRDefault="0077795A" w:rsidP="00825CA8">
      <w:pPr>
        <w:pStyle w:val="Loendilik"/>
        <w:numPr>
          <w:ilvl w:val="0"/>
          <w:numId w:val="18"/>
        </w:numPr>
        <w:spacing w:after="0" w:line="240" w:lineRule="auto"/>
        <w:jc w:val="both"/>
        <w:rPr>
          <w:rFonts w:ascii="Times New Roman" w:hAnsi="Times New Roman" w:cs="Times New Roman"/>
          <w:sz w:val="24"/>
          <w:szCs w:val="24"/>
        </w:rPr>
      </w:pPr>
      <w:r w:rsidRPr="0025781D">
        <w:rPr>
          <w:rFonts w:ascii="Times New Roman" w:hAnsi="Times New Roman" w:cs="Times New Roman"/>
          <w:sz w:val="24"/>
          <w:szCs w:val="24"/>
        </w:rPr>
        <w:t xml:space="preserve">paragrahviga 4 tehakse muudatus määruses nr </w:t>
      </w:r>
      <w:r w:rsidR="00CF6534">
        <w:rPr>
          <w:rFonts w:ascii="Times New Roman" w:hAnsi="Times New Roman" w:cs="Times New Roman"/>
          <w:sz w:val="24"/>
          <w:szCs w:val="24"/>
        </w:rPr>
        <w:t>19</w:t>
      </w:r>
      <w:r w:rsidR="0042415C" w:rsidRPr="0025781D">
        <w:rPr>
          <w:rFonts w:ascii="Times New Roman" w:hAnsi="Times New Roman" w:cs="Times New Roman"/>
          <w:sz w:val="24"/>
          <w:szCs w:val="24"/>
        </w:rPr>
        <w:t>.</w:t>
      </w:r>
    </w:p>
    <w:p w14:paraId="281FF318" w14:textId="77777777" w:rsidR="0042415C" w:rsidRDefault="0042415C" w:rsidP="00825CA8">
      <w:pPr>
        <w:spacing w:after="0" w:line="240" w:lineRule="auto"/>
        <w:jc w:val="both"/>
        <w:rPr>
          <w:rFonts w:ascii="Times New Roman" w:hAnsi="Times New Roman" w:cs="Times New Roman"/>
          <w:sz w:val="24"/>
          <w:szCs w:val="24"/>
        </w:rPr>
      </w:pPr>
    </w:p>
    <w:p w14:paraId="32D78ADF" w14:textId="2BEFFF70" w:rsidR="00CF6534" w:rsidRPr="0025781D" w:rsidRDefault="00CF6534" w:rsidP="00CF6534">
      <w:pPr>
        <w:spacing w:after="0" w:line="240" w:lineRule="auto"/>
        <w:jc w:val="both"/>
        <w:rPr>
          <w:rFonts w:ascii="Times New Roman" w:hAnsi="Times New Roman" w:cs="Times New Roman"/>
          <w:b/>
          <w:sz w:val="24"/>
          <w:szCs w:val="24"/>
          <w:u w:val="single"/>
        </w:rPr>
      </w:pPr>
      <w:r w:rsidRPr="0025781D">
        <w:rPr>
          <w:rFonts w:ascii="Times New Roman" w:hAnsi="Times New Roman" w:cs="Times New Roman"/>
          <w:b/>
          <w:sz w:val="24"/>
          <w:szCs w:val="24"/>
          <w:u w:val="single"/>
        </w:rPr>
        <w:t>2.</w:t>
      </w:r>
      <w:r>
        <w:rPr>
          <w:rFonts w:ascii="Times New Roman" w:hAnsi="Times New Roman" w:cs="Times New Roman"/>
          <w:b/>
          <w:sz w:val="24"/>
          <w:szCs w:val="24"/>
          <w:u w:val="single"/>
        </w:rPr>
        <w:t>1</w:t>
      </w:r>
      <w:r w:rsidRPr="0025781D">
        <w:rPr>
          <w:rFonts w:ascii="Times New Roman" w:hAnsi="Times New Roman" w:cs="Times New Roman"/>
          <w:b/>
          <w:sz w:val="24"/>
          <w:szCs w:val="24"/>
          <w:u w:val="single"/>
        </w:rPr>
        <w:t>. Määruse nr 12 muutmine</w:t>
      </w:r>
    </w:p>
    <w:p w14:paraId="11F75865" w14:textId="77777777" w:rsidR="00CF6534" w:rsidRPr="00AE7957" w:rsidRDefault="00CF6534" w:rsidP="00CF6534">
      <w:pPr>
        <w:spacing w:after="0" w:line="240" w:lineRule="auto"/>
        <w:jc w:val="both"/>
        <w:rPr>
          <w:rFonts w:ascii="Times New Roman" w:hAnsi="Times New Roman" w:cs="Times New Roman"/>
          <w:color w:val="000000"/>
          <w:sz w:val="24"/>
          <w:szCs w:val="24"/>
        </w:rPr>
      </w:pPr>
    </w:p>
    <w:p w14:paraId="5906C3D3" w14:textId="0573319D" w:rsidR="00CF6534" w:rsidRDefault="00CF6534" w:rsidP="00CF6534">
      <w:pPr>
        <w:spacing w:after="0" w:line="240" w:lineRule="auto"/>
        <w:jc w:val="both"/>
        <w:rPr>
          <w:rFonts w:ascii="Times New Roman" w:hAnsi="Times New Roman" w:cs="Times New Roman"/>
          <w:sz w:val="24"/>
          <w:szCs w:val="24"/>
        </w:rPr>
      </w:pPr>
      <w:r w:rsidRPr="00AE7957">
        <w:rPr>
          <w:rFonts w:ascii="Times New Roman" w:hAnsi="Times New Roman" w:cs="Times New Roman"/>
          <w:b/>
          <w:sz w:val="24"/>
          <w:szCs w:val="24"/>
        </w:rPr>
        <w:t xml:space="preserve">Eelnõu § </w:t>
      </w:r>
      <w:r>
        <w:rPr>
          <w:rFonts w:ascii="Times New Roman" w:hAnsi="Times New Roman" w:cs="Times New Roman"/>
          <w:b/>
          <w:sz w:val="24"/>
          <w:szCs w:val="24"/>
        </w:rPr>
        <w:t>1</w:t>
      </w:r>
      <w:r w:rsidRPr="00AE7957">
        <w:rPr>
          <w:rFonts w:ascii="Times New Roman" w:hAnsi="Times New Roman" w:cs="Times New Roman"/>
          <w:b/>
          <w:sz w:val="24"/>
          <w:szCs w:val="24"/>
        </w:rPr>
        <w:t xml:space="preserve"> punkti 1</w:t>
      </w:r>
      <w:r w:rsidRPr="00AE7957">
        <w:rPr>
          <w:rFonts w:ascii="Times New Roman" w:hAnsi="Times New Roman" w:cs="Times New Roman"/>
          <w:sz w:val="24"/>
          <w:szCs w:val="24"/>
        </w:rPr>
        <w:t xml:space="preserve"> kohaselt muudetakse määruse §-s 1 esitatud määruse reguleerimisala sõnastust</w:t>
      </w:r>
      <w:r>
        <w:rPr>
          <w:rFonts w:ascii="Times New Roman" w:hAnsi="Times New Roman" w:cs="Times New Roman"/>
          <w:sz w:val="24"/>
          <w:szCs w:val="24"/>
        </w:rPr>
        <w:t>. Muudatuse järgselt esitatakse määruse §-s 1 nii määruse reguleerimisala kui ka kohaldamisala.</w:t>
      </w:r>
    </w:p>
    <w:p w14:paraId="73936B23" w14:textId="77777777" w:rsidR="00CF6534" w:rsidRDefault="00CF6534" w:rsidP="00CF6534">
      <w:pPr>
        <w:spacing w:after="0" w:line="240" w:lineRule="auto"/>
        <w:jc w:val="both"/>
        <w:rPr>
          <w:rFonts w:ascii="Times New Roman" w:hAnsi="Times New Roman" w:cs="Times New Roman"/>
          <w:sz w:val="24"/>
          <w:szCs w:val="24"/>
        </w:rPr>
      </w:pPr>
    </w:p>
    <w:p w14:paraId="798216B9" w14:textId="77777777" w:rsidR="00CF6534" w:rsidRPr="00AE7957" w:rsidRDefault="00CF6534" w:rsidP="00CF6534">
      <w:pPr>
        <w:spacing w:after="0" w:line="240" w:lineRule="auto"/>
        <w:jc w:val="both"/>
        <w:rPr>
          <w:rFonts w:ascii="Times New Roman" w:hAnsi="Times New Roman" w:cs="Times New Roman"/>
          <w:sz w:val="24"/>
          <w:szCs w:val="24"/>
        </w:rPr>
      </w:pPr>
      <w:r w:rsidRPr="00B9619C">
        <w:rPr>
          <w:rFonts w:ascii="Times New Roman" w:hAnsi="Times New Roman" w:cs="Times New Roman"/>
          <w:sz w:val="24"/>
          <w:szCs w:val="24"/>
          <w:u w:val="single"/>
        </w:rPr>
        <w:t>Lõikes 1</w:t>
      </w:r>
      <w:r>
        <w:rPr>
          <w:rFonts w:ascii="Times New Roman" w:hAnsi="Times New Roman" w:cs="Times New Roman"/>
          <w:sz w:val="24"/>
          <w:szCs w:val="24"/>
        </w:rPr>
        <w:t xml:space="preserve"> esitatakse seni reguleerimisalas sätestatu, kuhu lisatakse</w:t>
      </w:r>
      <w:r w:rsidRPr="00AE7957">
        <w:rPr>
          <w:rFonts w:ascii="Times New Roman" w:hAnsi="Times New Roman" w:cs="Times New Roman"/>
          <w:sz w:val="24"/>
          <w:szCs w:val="24"/>
        </w:rPr>
        <w:t xml:space="preserve"> </w:t>
      </w:r>
      <w:r>
        <w:rPr>
          <w:rFonts w:ascii="Times New Roman" w:hAnsi="Times New Roman" w:cs="Times New Roman"/>
          <w:sz w:val="24"/>
          <w:szCs w:val="24"/>
        </w:rPr>
        <w:t xml:space="preserve">lasketiirus ja laskepaigas kasutada lubatud relvade hulka </w:t>
      </w:r>
      <w:r w:rsidRPr="00AE7957">
        <w:rPr>
          <w:rFonts w:ascii="Times New Roman" w:hAnsi="Times New Roman" w:cs="Times New Roman"/>
          <w:sz w:val="24"/>
          <w:szCs w:val="24"/>
        </w:rPr>
        <w:t>harjutusrelv. RelvS-i § 3 lõike 4 kohaselt on harjutusrelv ametirelv, täpsemalt teenistusrelv, mis on spetsiaalselt konstrueeritud või kohandatud mittekahjustava või vähe kahjustava suunatud lendkeha väljalaskmiseks ja milles kasutatakse mittekahjustavat või vähe kahjustavat laskemoona, või treeninguks kasutatav tulirelv, millest ei ole võimalik tulistada surmavat laskemoona.</w:t>
      </w:r>
    </w:p>
    <w:p w14:paraId="0EAE9E89" w14:textId="77777777" w:rsidR="00CF6534" w:rsidRPr="00AE7957" w:rsidRDefault="00CF6534" w:rsidP="00CF6534">
      <w:pPr>
        <w:spacing w:after="0" w:line="240" w:lineRule="auto"/>
        <w:jc w:val="both"/>
        <w:rPr>
          <w:rFonts w:ascii="Times New Roman" w:hAnsi="Times New Roman" w:cs="Times New Roman"/>
          <w:sz w:val="24"/>
          <w:szCs w:val="24"/>
        </w:rPr>
      </w:pPr>
    </w:p>
    <w:p w14:paraId="5C04B3D3" w14:textId="77777777" w:rsidR="00CF6534" w:rsidRPr="00AE7957" w:rsidRDefault="00CF6534" w:rsidP="00CF6534">
      <w:pPr>
        <w:spacing w:after="0" w:line="240" w:lineRule="auto"/>
        <w:jc w:val="both"/>
        <w:rPr>
          <w:rFonts w:ascii="Times New Roman" w:hAnsi="Times New Roman" w:cs="Times New Roman"/>
          <w:sz w:val="24"/>
          <w:szCs w:val="24"/>
        </w:rPr>
      </w:pPr>
      <w:r w:rsidRPr="00AE7957">
        <w:rPr>
          <w:rFonts w:ascii="Times New Roman" w:hAnsi="Times New Roman" w:cs="Times New Roman"/>
          <w:sz w:val="24"/>
          <w:szCs w:val="24"/>
        </w:rPr>
        <w:t>Ühtlasi täpsustatakse, et lasketiirus või laskepaigas ei tohi kasutada RelvS-i § 20 lõike 4 punktides 3–4 ja 6 nimetatud laskemoona. Võrreldes kehtiva määrusega jätetakse eelnõukohase muudatusega sättest välja viide RelvS-i § 20 lõike 4 punktile 2, mis nimetab tsiviilkäibes keelatud laskemoonana soomustläbiva laskemoona – tulirelva padrun, mille kuulil on soomustläbistav kõvasüdamik. Kehtiva määruse järgi ei ole seda laskemoona lasketiirus ja laskepaigas kasutada lubatud. Soomustläbistava laskemoona kasutamine võib mõningatel juhtudel olla vajalik teenistusrelvi käitlevatele asutustele, kellel sellise laskemoona kasutamise õigus on. Näiteks võib see olla vajalik mõne materjali vastupidavuse katsetamisel. Seetõttu võib muudatuse järgi lasketiirus ja laskepaigas soomustläbistavat laskemoona kasutada. Siinkohal tuleb aga rõhutada, et soomustläbistav laskemoon on tsiviilkäibes keelatud, seega on selle lasketiirus või laskepaigas kasutamine lubatud üksnes teenistusrelvi käitlevale asutusele.</w:t>
      </w:r>
    </w:p>
    <w:p w14:paraId="3B739F7D" w14:textId="77777777" w:rsidR="00CF6534" w:rsidRPr="00AE7957" w:rsidRDefault="00CF6534" w:rsidP="00CF6534">
      <w:pPr>
        <w:spacing w:after="0" w:line="240" w:lineRule="auto"/>
        <w:jc w:val="both"/>
        <w:rPr>
          <w:rFonts w:ascii="Times New Roman" w:hAnsi="Times New Roman" w:cs="Times New Roman"/>
          <w:color w:val="000000"/>
          <w:sz w:val="24"/>
          <w:szCs w:val="24"/>
        </w:rPr>
      </w:pPr>
    </w:p>
    <w:p w14:paraId="5DBA3F39" w14:textId="66609EFD" w:rsidR="00CF6534" w:rsidRDefault="00CF6534" w:rsidP="00CF6534">
      <w:pPr>
        <w:spacing w:after="0" w:line="240" w:lineRule="auto"/>
        <w:jc w:val="both"/>
        <w:rPr>
          <w:rFonts w:ascii="Times New Roman" w:hAnsi="Times New Roman" w:cs="Times New Roman"/>
          <w:color w:val="000000"/>
          <w:sz w:val="24"/>
          <w:szCs w:val="24"/>
        </w:rPr>
      </w:pPr>
      <w:r w:rsidRPr="00B9619C">
        <w:rPr>
          <w:rFonts w:ascii="Times New Roman" w:hAnsi="Times New Roman" w:cs="Times New Roman"/>
          <w:color w:val="000000"/>
          <w:sz w:val="24"/>
          <w:szCs w:val="24"/>
          <w:u w:val="single"/>
        </w:rPr>
        <w:t>Lõikes 2</w:t>
      </w:r>
      <w:r>
        <w:rPr>
          <w:rFonts w:ascii="Times New Roman" w:hAnsi="Times New Roman" w:cs="Times New Roman"/>
          <w:color w:val="000000"/>
          <w:sz w:val="24"/>
          <w:szCs w:val="24"/>
        </w:rPr>
        <w:t xml:space="preserve"> nähakse ette, et käesoleva määruse </w:t>
      </w:r>
      <w:r>
        <w:rPr>
          <w:rFonts w:ascii="Times New Roman" w:hAnsi="Times New Roman" w:cs="Times New Roman"/>
          <w:sz w:val="24"/>
          <w:szCs w:val="24"/>
        </w:rPr>
        <w:t xml:space="preserve">§-e 6–9 ei kohaldata </w:t>
      </w:r>
      <w:r>
        <w:rPr>
          <w:rFonts w:ascii="Times New Roman" w:hAnsi="Times New Roman" w:cs="Times New Roman"/>
          <w:color w:val="000000"/>
          <w:sz w:val="24"/>
          <w:szCs w:val="24"/>
        </w:rPr>
        <w:t>h</w:t>
      </w:r>
      <w:r w:rsidRPr="002D3212">
        <w:rPr>
          <w:rFonts w:ascii="Times New Roman" w:hAnsi="Times New Roman" w:cs="Times New Roman"/>
          <w:color w:val="000000"/>
          <w:sz w:val="24"/>
          <w:szCs w:val="24"/>
        </w:rPr>
        <w:t>arjutusrelva</w:t>
      </w:r>
      <w:r>
        <w:rPr>
          <w:rFonts w:ascii="Times New Roman" w:hAnsi="Times New Roman" w:cs="Times New Roman"/>
          <w:color w:val="000000"/>
          <w:sz w:val="24"/>
          <w:szCs w:val="24"/>
        </w:rPr>
        <w:t>le</w:t>
      </w:r>
      <w:r w:rsidRPr="002D3212">
        <w:rPr>
          <w:rFonts w:ascii="Times New Roman" w:hAnsi="Times New Roman" w:cs="Times New Roman"/>
          <w:color w:val="000000"/>
          <w:sz w:val="24"/>
          <w:szCs w:val="24"/>
        </w:rPr>
        <w:t xml:space="preserve">, mille suudmeenergia </w:t>
      </w:r>
      <w:r>
        <w:rPr>
          <w:rFonts w:ascii="Times New Roman" w:hAnsi="Times New Roman" w:cs="Times New Roman"/>
          <w:sz w:val="24"/>
          <w:szCs w:val="24"/>
        </w:rPr>
        <w:t>on kuni</w:t>
      </w:r>
      <w:r w:rsidRPr="00045A9B">
        <w:rPr>
          <w:rFonts w:ascii="Times New Roman" w:hAnsi="Times New Roman" w:cs="Times New Roman"/>
          <w:sz w:val="24"/>
          <w:szCs w:val="24"/>
        </w:rPr>
        <w:t xml:space="preserve"> 7,5</w:t>
      </w:r>
      <w:r>
        <w:rPr>
          <w:rFonts w:ascii="Times New Roman" w:hAnsi="Times New Roman" w:cs="Times New Roman"/>
          <w:sz w:val="24"/>
          <w:szCs w:val="24"/>
        </w:rPr>
        <w:t> </w:t>
      </w:r>
      <w:r w:rsidRPr="00AD5263">
        <w:rPr>
          <w:rFonts w:ascii="Times New Roman" w:hAnsi="Times New Roman" w:cs="Times New Roman"/>
          <w:sz w:val="24"/>
          <w:szCs w:val="24"/>
        </w:rPr>
        <w:t>džaul</w:t>
      </w:r>
      <w:r>
        <w:rPr>
          <w:rFonts w:ascii="Times New Roman" w:hAnsi="Times New Roman" w:cs="Times New Roman"/>
          <w:sz w:val="24"/>
          <w:szCs w:val="24"/>
        </w:rPr>
        <w:t>i</w:t>
      </w:r>
      <w:r w:rsidRPr="00045A9B">
        <w:rPr>
          <w:rFonts w:ascii="Times New Roman" w:hAnsi="Times New Roman" w:cs="Times New Roman"/>
          <w:sz w:val="24"/>
          <w:szCs w:val="24"/>
        </w:rPr>
        <w:t xml:space="preserve"> </w:t>
      </w:r>
      <w:r w:rsidRPr="002D3212">
        <w:rPr>
          <w:rFonts w:ascii="Times New Roman" w:hAnsi="Times New Roman" w:cs="Times New Roman"/>
          <w:color w:val="000000"/>
          <w:sz w:val="24"/>
          <w:szCs w:val="24"/>
        </w:rPr>
        <w:t xml:space="preserve">ja milles kasutatakse laskemoonana ainult plast- või </w:t>
      </w:r>
      <w:r w:rsidRPr="005C61C2">
        <w:rPr>
          <w:rFonts w:ascii="Times New Roman" w:hAnsi="Times New Roman" w:cs="Times New Roman"/>
          <w:color w:val="000000"/>
          <w:sz w:val="24"/>
          <w:szCs w:val="24"/>
        </w:rPr>
        <w:t xml:space="preserve">värvikuuli (edaspidi </w:t>
      </w:r>
      <w:r w:rsidRPr="005C61C2">
        <w:rPr>
          <w:rFonts w:ascii="Times New Roman" w:hAnsi="Times New Roman" w:cs="Times New Roman"/>
          <w:i/>
          <w:iCs/>
          <w:color w:val="000000"/>
          <w:sz w:val="24"/>
          <w:szCs w:val="24"/>
        </w:rPr>
        <w:t>vähem</w:t>
      </w:r>
      <w:r w:rsidR="00B863DB">
        <w:rPr>
          <w:rFonts w:ascii="Times New Roman" w:hAnsi="Times New Roman" w:cs="Times New Roman"/>
          <w:i/>
          <w:iCs/>
          <w:color w:val="000000"/>
          <w:sz w:val="24"/>
          <w:szCs w:val="24"/>
        </w:rPr>
        <w:t xml:space="preserve"> </w:t>
      </w:r>
      <w:r w:rsidRPr="005C61C2">
        <w:rPr>
          <w:rFonts w:ascii="Times New Roman" w:hAnsi="Times New Roman" w:cs="Times New Roman"/>
          <w:i/>
          <w:iCs/>
          <w:color w:val="000000"/>
          <w:sz w:val="24"/>
          <w:szCs w:val="24"/>
        </w:rPr>
        <w:t>kahjustav harjutusrelv</w:t>
      </w:r>
      <w:r w:rsidRPr="005C61C2">
        <w:rPr>
          <w:rFonts w:ascii="Times New Roman" w:hAnsi="Times New Roman" w:cs="Times New Roman"/>
          <w:color w:val="000000"/>
          <w:sz w:val="24"/>
          <w:szCs w:val="24"/>
        </w:rPr>
        <w:t>), kasutamisele</w:t>
      </w:r>
      <w:r w:rsidRPr="002D3212">
        <w:rPr>
          <w:rFonts w:ascii="Times New Roman" w:hAnsi="Times New Roman" w:cs="Times New Roman"/>
          <w:color w:val="000000"/>
          <w:sz w:val="24"/>
          <w:szCs w:val="24"/>
        </w:rPr>
        <w:t xml:space="preserve"> lasketiirus või laskepaigas.</w:t>
      </w:r>
      <w:r>
        <w:rPr>
          <w:rFonts w:ascii="Times New Roman" w:hAnsi="Times New Roman" w:cs="Times New Roman"/>
          <w:color w:val="000000"/>
          <w:sz w:val="24"/>
          <w:szCs w:val="24"/>
        </w:rPr>
        <w:t xml:space="preserve"> </w:t>
      </w:r>
      <w:r w:rsidR="00F77265" w:rsidRPr="00F77265">
        <w:rPr>
          <w:rFonts w:ascii="Times New Roman" w:hAnsi="Times New Roman" w:cs="Times New Roman"/>
          <w:color w:val="000000"/>
          <w:sz w:val="24"/>
          <w:szCs w:val="24"/>
        </w:rPr>
        <w:t>Suudmeenergia on relvaraua suudmele võimalikult lähedalt mõõdetud pihtamislaengu kiiruse alusel arvutatud väärtus. Arvutustes võetakse arvesse ka pihtamislaengu massi. Mõõtmise kaugus suudmest sõltub relva liigist, eelkõige lasu käigus välja lendavatest osakestest ning tekkivast suitsust, mis mõlemad võivad mõõtmist segada. Arvutatud väärtus iseloomustab pihtamislaengu potentsiaalset kahjustusvõimet ja seda väljendatakse tavaliselt džaulides pihtamislaengu ristlõikepindala ruutmillimeetri kohta.</w:t>
      </w:r>
      <w:r w:rsidR="00F77265">
        <w:rPr>
          <w:rFonts w:ascii="Times New Roman" w:hAnsi="Times New Roman" w:cs="Times New Roman"/>
          <w:color w:val="000000"/>
          <w:sz w:val="24"/>
          <w:szCs w:val="24"/>
        </w:rPr>
        <w:t xml:space="preserve"> </w:t>
      </w:r>
      <w:r w:rsidR="00F77265" w:rsidRPr="00F77265">
        <w:rPr>
          <w:rFonts w:ascii="Times New Roman" w:hAnsi="Times New Roman" w:cs="Times New Roman"/>
          <w:color w:val="000000"/>
          <w:sz w:val="24"/>
          <w:szCs w:val="24"/>
        </w:rPr>
        <w:t>Relva või muu laskeseadeldise tootja võib suudmeenergiat valmistamisjärgselt mõõta ise – sellisel juhul tehakse seda tootja enda protseduuride järgi ja mõõdetud väärtus on leitav kasutusjuhendis või saadaval tootja käest. Tootja mõõtmised on orienteeritud kontrollima relva või laskeseadeldise vastavust kas riigis või kaubandussektoris kehtestatud piirväärtustele ja vastavad ilmselt normide kehtestaja poolt seatud nõetele.</w:t>
      </w:r>
      <w:r w:rsidR="00F77265">
        <w:rPr>
          <w:rFonts w:ascii="Times New Roman" w:hAnsi="Times New Roman" w:cs="Times New Roman"/>
          <w:color w:val="000000"/>
          <w:sz w:val="24"/>
          <w:szCs w:val="24"/>
        </w:rPr>
        <w:t xml:space="preserve"> Seega k</w:t>
      </w:r>
      <w:r>
        <w:rPr>
          <w:rFonts w:ascii="Times New Roman" w:hAnsi="Times New Roman" w:cs="Times New Roman"/>
          <w:color w:val="000000"/>
          <w:sz w:val="24"/>
          <w:szCs w:val="24"/>
        </w:rPr>
        <w:t>ui järgitakse tootja ette</w:t>
      </w:r>
      <w:r w:rsidR="006E5C29">
        <w:rPr>
          <w:rFonts w:ascii="Times New Roman" w:hAnsi="Times New Roman" w:cs="Times New Roman"/>
          <w:color w:val="000000"/>
          <w:sz w:val="24"/>
          <w:szCs w:val="24"/>
        </w:rPr>
        <w:t xml:space="preserve"> </w:t>
      </w:r>
      <w:r>
        <w:rPr>
          <w:rFonts w:ascii="Times New Roman" w:hAnsi="Times New Roman" w:cs="Times New Roman"/>
          <w:color w:val="000000"/>
          <w:sz w:val="24"/>
          <w:szCs w:val="24"/>
        </w:rPr>
        <w:t>nähtud ohutusnõudeid, ei kujuta</w:t>
      </w:r>
      <w:r w:rsidRPr="00701F28" w:rsidDel="00F77265">
        <w:rPr>
          <w:rFonts w:ascii="Times New Roman" w:hAnsi="Times New Roman" w:cs="Times New Roman"/>
          <w:color w:val="000000"/>
          <w:sz w:val="24"/>
          <w:szCs w:val="24"/>
        </w:rPr>
        <w:t xml:space="preserve"> </w:t>
      </w:r>
      <w:r w:rsidR="00F77265">
        <w:rPr>
          <w:rFonts w:ascii="Times New Roman" w:hAnsi="Times New Roman" w:cs="Times New Roman"/>
          <w:color w:val="000000"/>
          <w:sz w:val="24"/>
          <w:szCs w:val="24"/>
        </w:rPr>
        <w:t>vähem</w:t>
      </w:r>
      <w:r w:rsidR="00B863DB">
        <w:rPr>
          <w:rFonts w:ascii="Times New Roman" w:hAnsi="Times New Roman" w:cs="Times New Roman"/>
          <w:color w:val="000000"/>
          <w:sz w:val="24"/>
          <w:szCs w:val="24"/>
        </w:rPr>
        <w:t xml:space="preserve"> </w:t>
      </w:r>
      <w:r w:rsidR="00F77265">
        <w:rPr>
          <w:rFonts w:ascii="Times New Roman" w:hAnsi="Times New Roman" w:cs="Times New Roman"/>
          <w:color w:val="000000"/>
          <w:sz w:val="24"/>
          <w:szCs w:val="24"/>
        </w:rPr>
        <w:t>kahjustava</w:t>
      </w:r>
      <w:r w:rsidR="00F77265" w:rsidRPr="00701F28">
        <w:rPr>
          <w:rFonts w:ascii="Times New Roman" w:hAnsi="Times New Roman" w:cs="Times New Roman"/>
          <w:color w:val="000000"/>
          <w:sz w:val="24"/>
          <w:szCs w:val="24"/>
        </w:rPr>
        <w:t xml:space="preserve"> </w:t>
      </w:r>
      <w:r w:rsidRPr="00701F28">
        <w:rPr>
          <w:rFonts w:ascii="Times New Roman" w:hAnsi="Times New Roman" w:cs="Times New Roman"/>
          <w:color w:val="000000"/>
          <w:sz w:val="24"/>
          <w:szCs w:val="24"/>
        </w:rPr>
        <w:t xml:space="preserve">harjutusrelva kasutamine </w:t>
      </w:r>
      <w:r>
        <w:rPr>
          <w:rFonts w:ascii="Times New Roman" w:hAnsi="Times New Roman" w:cs="Times New Roman"/>
          <w:color w:val="000000"/>
          <w:sz w:val="24"/>
          <w:szCs w:val="24"/>
        </w:rPr>
        <w:t>suurt ohtu</w:t>
      </w:r>
      <w:r w:rsidRPr="00701F28">
        <w:rPr>
          <w:rFonts w:ascii="Times New Roman" w:hAnsi="Times New Roman" w:cs="Times New Roman"/>
          <w:color w:val="000000"/>
          <w:sz w:val="24"/>
          <w:szCs w:val="24"/>
        </w:rPr>
        <w:t xml:space="preserve"> inimese tervisele</w:t>
      </w:r>
      <w:r>
        <w:rPr>
          <w:rFonts w:ascii="Times New Roman" w:hAnsi="Times New Roman" w:cs="Times New Roman"/>
          <w:color w:val="000000"/>
          <w:sz w:val="24"/>
          <w:szCs w:val="24"/>
        </w:rPr>
        <w:t>, ei</w:t>
      </w:r>
      <w:r w:rsidRPr="00701F28" w:rsidDel="00DF0C26">
        <w:rPr>
          <w:rFonts w:ascii="Times New Roman" w:hAnsi="Times New Roman" w:cs="Times New Roman"/>
          <w:color w:val="000000"/>
          <w:sz w:val="24"/>
          <w:szCs w:val="24"/>
        </w:rPr>
        <w:t xml:space="preserve"> </w:t>
      </w:r>
      <w:r w:rsidRPr="00701F28">
        <w:rPr>
          <w:rFonts w:ascii="Times New Roman" w:hAnsi="Times New Roman" w:cs="Times New Roman"/>
          <w:color w:val="000000"/>
          <w:sz w:val="24"/>
          <w:szCs w:val="24"/>
        </w:rPr>
        <w:t>tekita tõsiseid vigastusi</w:t>
      </w:r>
      <w:r>
        <w:rPr>
          <w:rFonts w:ascii="Times New Roman" w:hAnsi="Times New Roman" w:cs="Times New Roman"/>
          <w:color w:val="000000"/>
          <w:sz w:val="24"/>
          <w:szCs w:val="24"/>
        </w:rPr>
        <w:t xml:space="preserve"> ega kahjustusi hoonetele või maastikule. S</w:t>
      </w:r>
      <w:r w:rsidRPr="00701F28">
        <w:rPr>
          <w:rFonts w:ascii="Times New Roman" w:hAnsi="Times New Roman" w:cs="Times New Roman"/>
          <w:color w:val="000000"/>
          <w:sz w:val="24"/>
          <w:szCs w:val="24"/>
        </w:rPr>
        <w:t>eetõttu ei ole nende kasutamine võrreldav tulirelva kasutamisega</w:t>
      </w:r>
      <w:r>
        <w:rPr>
          <w:rFonts w:ascii="Times New Roman" w:hAnsi="Times New Roman" w:cs="Times New Roman"/>
          <w:color w:val="000000"/>
          <w:sz w:val="24"/>
          <w:szCs w:val="24"/>
        </w:rPr>
        <w:t>. Vähem</w:t>
      </w:r>
      <w:r w:rsidR="00B863DB">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kahjustav harjutusrelv võimaldab läbi viia harjutusi, mis jäljendavad teenistuses esineda võivaid ohtlikke situatsioone </w:t>
      </w:r>
      <w:r>
        <w:rPr>
          <w:rFonts w:ascii="Times New Roman" w:hAnsi="Times New Roman" w:cs="Times New Roman"/>
          <w:color w:val="000000"/>
          <w:sz w:val="24"/>
          <w:szCs w:val="24"/>
        </w:rPr>
        <w:lastRenderedPageBreak/>
        <w:t xml:space="preserve">loomulikus keskkonnas. Näiteks kortertüüpi elamus, kontoris, mahajäetud linnakus või maastikul. Neid kohti aga ei ole mõistlik ega vajalik muuta tulirelva laskmiseks ette nähtud lasketiiruks või laskepaiga nõuetele vastavaks ning see ei täidaks ka soovitud eesmärki, mistõttu nähakse </w:t>
      </w:r>
      <w:r w:rsidR="0097682C">
        <w:rPr>
          <w:rFonts w:ascii="Times New Roman" w:hAnsi="Times New Roman" w:cs="Times New Roman"/>
          <w:color w:val="000000"/>
          <w:sz w:val="24"/>
          <w:szCs w:val="24"/>
        </w:rPr>
        <w:t xml:space="preserve">ette </w:t>
      </w:r>
      <w:r>
        <w:rPr>
          <w:rFonts w:ascii="Times New Roman" w:hAnsi="Times New Roman" w:cs="Times New Roman"/>
          <w:color w:val="000000"/>
          <w:sz w:val="24"/>
          <w:szCs w:val="24"/>
        </w:rPr>
        <w:t>sellisele laskmisele erand.</w:t>
      </w:r>
    </w:p>
    <w:p w14:paraId="4D184C1E" w14:textId="77777777" w:rsidR="00CF6534" w:rsidRPr="00AE7957" w:rsidRDefault="00CF6534" w:rsidP="00CF6534">
      <w:pPr>
        <w:spacing w:after="0" w:line="240" w:lineRule="auto"/>
        <w:jc w:val="both"/>
        <w:rPr>
          <w:rFonts w:ascii="Times New Roman" w:hAnsi="Times New Roman" w:cs="Times New Roman"/>
          <w:color w:val="000000"/>
          <w:sz w:val="24"/>
          <w:szCs w:val="24"/>
        </w:rPr>
      </w:pPr>
    </w:p>
    <w:p w14:paraId="382CEFA5" w14:textId="1171539A" w:rsidR="00CF6534" w:rsidRPr="00AE7957" w:rsidRDefault="00CF6534" w:rsidP="00CF6534">
      <w:pPr>
        <w:spacing w:after="0" w:line="240" w:lineRule="auto"/>
        <w:jc w:val="both"/>
        <w:rPr>
          <w:rFonts w:ascii="Times New Roman" w:hAnsi="Times New Roman" w:cs="Times New Roman"/>
          <w:color w:val="000000"/>
          <w:sz w:val="24"/>
          <w:szCs w:val="24"/>
        </w:rPr>
      </w:pPr>
      <w:r w:rsidRPr="00AE7957">
        <w:rPr>
          <w:rFonts w:ascii="Times New Roman" w:hAnsi="Times New Roman" w:cs="Times New Roman"/>
          <w:b/>
          <w:bCs/>
          <w:color w:val="000000"/>
          <w:sz w:val="24"/>
          <w:szCs w:val="24"/>
        </w:rPr>
        <w:t xml:space="preserve">Eelnõu § </w:t>
      </w:r>
      <w:r>
        <w:rPr>
          <w:rFonts w:ascii="Times New Roman" w:hAnsi="Times New Roman" w:cs="Times New Roman"/>
          <w:b/>
          <w:bCs/>
          <w:color w:val="000000"/>
          <w:sz w:val="24"/>
          <w:szCs w:val="24"/>
        </w:rPr>
        <w:t>1</w:t>
      </w:r>
      <w:r w:rsidRPr="00AE7957">
        <w:rPr>
          <w:rFonts w:ascii="Times New Roman" w:hAnsi="Times New Roman" w:cs="Times New Roman"/>
          <w:b/>
          <w:bCs/>
          <w:color w:val="000000"/>
          <w:sz w:val="24"/>
          <w:szCs w:val="24"/>
        </w:rPr>
        <w:t xml:space="preserve"> punkti 2</w:t>
      </w:r>
      <w:r w:rsidRPr="00AE7957">
        <w:rPr>
          <w:rFonts w:ascii="Times New Roman" w:hAnsi="Times New Roman" w:cs="Times New Roman"/>
          <w:color w:val="000000"/>
          <w:sz w:val="24"/>
          <w:szCs w:val="24"/>
        </w:rPr>
        <w:t xml:space="preserve"> kohaselt täiendatakse määrust nr 12 §-dega 9</w:t>
      </w:r>
      <w:r w:rsidRPr="00AE7957">
        <w:rPr>
          <w:rFonts w:ascii="Times New Roman" w:hAnsi="Times New Roman" w:cs="Times New Roman"/>
          <w:color w:val="000000"/>
          <w:sz w:val="24"/>
          <w:szCs w:val="24"/>
          <w:vertAlign w:val="superscript"/>
        </w:rPr>
        <w:t>1</w:t>
      </w:r>
      <w:r w:rsidRPr="00AE7957">
        <w:rPr>
          <w:rFonts w:ascii="Times New Roman" w:hAnsi="Times New Roman" w:cs="Times New Roman"/>
          <w:color w:val="000000"/>
          <w:sz w:val="24"/>
          <w:szCs w:val="24"/>
        </w:rPr>
        <w:t xml:space="preserve"> ja 9</w:t>
      </w:r>
      <w:r w:rsidRPr="00AE7957">
        <w:rPr>
          <w:rFonts w:ascii="Times New Roman" w:hAnsi="Times New Roman" w:cs="Times New Roman"/>
          <w:color w:val="000000"/>
          <w:sz w:val="24"/>
          <w:szCs w:val="24"/>
          <w:vertAlign w:val="superscript"/>
        </w:rPr>
        <w:t>2</w:t>
      </w:r>
      <w:r>
        <w:rPr>
          <w:rFonts w:ascii="Times New Roman" w:hAnsi="Times New Roman" w:cs="Times New Roman"/>
          <w:color w:val="000000"/>
          <w:sz w:val="24"/>
          <w:szCs w:val="24"/>
        </w:rPr>
        <w:t>.</w:t>
      </w:r>
      <w:r w:rsidRPr="00AE7957">
        <w:rPr>
          <w:rFonts w:ascii="Times New Roman" w:hAnsi="Times New Roman" w:cs="Times New Roman"/>
          <w:color w:val="000000"/>
          <w:sz w:val="24"/>
          <w:szCs w:val="24"/>
        </w:rPr>
        <w:t xml:space="preserve"> </w:t>
      </w:r>
      <w:r w:rsidRPr="003B1BA2">
        <w:rPr>
          <w:rFonts w:ascii="Times New Roman" w:hAnsi="Times New Roman" w:cs="Times New Roman"/>
          <w:b/>
          <w:color w:val="000000"/>
          <w:sz w:val="24"/>
          <w:szCs w:val="24"/>
        </w:rPr>
        <w:t>Paragrahvis 9</w:t>
      </w:r>
      <w:r w:rsidRPr="003B1BA2">
        <w:rPr>
          <w:rFonts w:ascii="Times New Roman" w:hAnsi="Times New Roman" w:cs="Times New Roman"/>
          <w:b/>
          <w:color w:val="000000"/>
          <w:sz w:val="24"/>
          <w:szCs w:val="24"/>
          <w:vertAlign w:val="superscript"/>
        </w:rPr>
        <w:t>1</w:t>
      </w:r>
      <w:r w:rsidRPr="00AE7957">
        <w:rPr>
          <w:rFonts w:ascii="Times New Roman" w:hAnsi="Times New Roman" w:cs="Times New Roman"/>
          <w:color w:val="000000"/>
          <w:sz w:val="24"/>
          <w:szCs w:val="24"/>
        </w:rPr>
        <w:t xml:space="preserve"> nähakse ette </w:t>
      </w:r>
      <w:r w:rsidRPr="003B1BA2">
        <w:rPr>
          <w:rFonts w:ascii="Times New Roman" w:hAnsi="Times New Roman" w:cs="Times New Roman"/>
          <w:color w:val="000000"/>
          <w:sz w:val="24"/>
          <w:szCs w:val="24"/>
        </w:rPr>
        <w:t>ohutusnõuded</w:t>
      </w:r>
      <w:r w:rsidRPr="003B1BA2" w:rsidDel="00385C20">
        <w:rPr>
          <w:rFonts w:ascii="Times New Roman" w:hAnsi="Times New Roman" w:cs="Times New Roman"/>
          <w:color w:val="000000"/>
          <w:sz w:val="24"/>
          <w:szCs w:val="24"/>
        </w:rPr>
        <w:t xml:space="preserve"> </w:t>
      </w:r>
      <w:r w:rsidRPr="003B1BA2">
        <w:rPr>
          <w:rFonts w:ascii="Times New Roman" w:hAnsi="Times New Roman" w:cs="Times New Roman"/>
          <w:color w:val="000000"/>
          <w:sz w:val="24"/>
          <w:szCs w:val="24"/>
        </w:rPr>
        <w:t>vähem</w:t>
      </w:r>
      <w:r w:rsidR="00B863DB">
        <w:rPr>
          <w:rFonts w:ascii="Times New Roman" w:hAnsi="Times New Roman" w:cs="Times New Roman"/>
          <w:color w:val="000000"/>
          <w:sz w:val="24"/>
          <w:szCs w:val="24"/>
        </w:rPr>
        <w:t xml:space="preserve"> </w:t>
      </w:r>
      <w:r w:rsidRPr="003B1BA2">
        <w:rPr>
          <w:rFonts w:ascii="Times New Roman" w:hAnsi="Times New Roman" w:cs="Times New Roman"/>
          <w:color w:val="000000"/>
          <w:sz w:val="24"/>
          <w:szCs w:val="24"/>
        </w:rPr>
        <w:t>kahjustavast harjutusrelvast laskmisel</w:t>
      </w:r>
      <w:r w:rsidRPr="00AE7957">
        <w:rPr>
          <w:rFonts w:ascii="Times New Roman" w:hAnsi="Times New Roman" w:cs="Times New Roman"/>
          <w:color w:val="000000"/>
          <w:sz w:val="24"/>
          <w:szCs w:val="24"/>
        </w:rPr>
        <w:t xml:space="preserve">. </w:t>
      </w:r>
      <w:r w:rsidRPr="00FD0E5E">
        <w:rPr>
          <w:rFonts w:ascii="Times New Roman" w:hAnsi="Times New Roman" w:cs="Times New Roman"/>
          <w:color w:val="000000"/>
          <w:sz w:val="24"/>
          <w:szCs w:val="24"/>
        </w:rPr>
        <w:t>Eesmärk on sätestada tingimused ja ohutusnõuded, mis muudavad harjutusrelvade kasutamise tõhusaks ja ohutuks, pidades silmas võimalike riskide vähendamist ning tagades sobivate harjutusolude loomise.</w:t>
      </w:r>
    </w:p>
    <w:p w14:paraId="2EF25121" w14:textId="77777777" w:rsidR="00CF6534" w:rsidRDefault="00CF6534" w:rsidP="00CF6534">
      <w:pPr>
        <w:spacing w:after="0" w:line="240" w:lineRule="auto"/>
        <w:jc w:val="both"/>
        <w:rPr>
          <w:rFonts w:ascii="Times New Roman" w:hAnsi="Times New Roman" w:cs="Times New Roman"/>
          <w:color w:val="000000"/>
          <w:sz w:val="24"/>
          <w:szCs w:val="24"/>
        </w:rPr>
      </w:pPr>
    </w:p>
    <w:p w14:paraId="211F1DB5" w14:textId="35032ABD" w:rsidR="00CF6534" w:rsidRPr="00AE7957" w:rsidRDefault="00CF6534" w:rsidP="00CF6534">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Vähem</w:t>
      </w:r>
      <w:r w:rsidR="00B863DB">
        <w:rPr>
          <w:rFonts w:ascii="Times New Roman" w:hAnsi="Times New Roman" w:cs="Times New Roman"/>
          <w:color w:val="000000"/>
          <w:sz w:val="24"/>
          <w:szCs w:val="24"/>
        </w:rPr>
        <w:t xml:space="preserve"> </w:t>
      </w:r>
      <w:r>
        <w:rPr>
          <w:rFonts w:ascii="Times New Roman" w:hAnsi="Times New Roman" w:cs="Times New Roman"/>
          <w:color w:val="000000"/>
          <w:sz w:val="24"/>
          <w:szCs w:val="24"/>
        </w:rPr>
        <w:t>kahjustava</w:t>
      </w:r>
      <w:r w:rsidRPr="00AE7957">
        <w:rPr>
          <w:rFonts w:ascii="Times New Roman" w:hAnsi="Times New Roman" w:cs="Times New Roman"/>
          <w:color w:val="000000"/>
          <w:sz w:val="24"/>
          <w:szCs w:val="24"/>
        </w:rPr>
        <w:t xml:space="preserve"> harjutusrelva kasutamine </w:t>
      </w:r>
      <w:r>
        <w:rPr>
          <w:rFonts w:ascii="Times New Roman" w:hAnsi="Times New Roman" w:cs="Times New Roman"/>
          <w:color w:val="000000"/>
          <w:sz w:val="24"/>
          <w:szCs w:val="24"/>
        </w:rPr>
        <w:t>ei kujuta inimese tervisele suurt ohtu ega tekita tõsiseid vigastusi, kui järgitakse tootja ette</w:t>
      </w:r>
      <w:r w:rsidR="006E5C29">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nähtud ohutusnõudeid ning seetõttu </w:t>
      </w:r>
      <w:r w:rsidRPr="00AE7957">
        <w:rPr>
          <w:rFonts w:ascii="Times New Roman" w:hAnsi="Times New Roman" w:cs="Times New Roman"/>
          <w:color w:val="000000"/>
          <w:sz w:val="24"/>
          <w:szCs w:val="24"/>
        </w:rPr>
        <w:t xml:space="preserve">ei ole </w:t>
      </w:r>
      <w:r>
        <w:rPr>
          <w:rFonts w:ascii="Times New Roman" w:hAnsi="Times New Roman" w:cs="Times New Roman"/>
          <w:color w:val="000000"/>
          <w:sz w:val="24"/>
          <w:szCs w:val="24"/>
        </w:rPr>
        <w:t xml:space="preserve">nende kasutamine </w:t>
      </w:r>
      <w:r w:rsidRPr="00AE7957">
        <w:rPr>
          <w:rFonts w:ascii="Times New Roman" w:hAnsi="Times New Roman" w:cs="Times New Roman"/>
          <w:color w:val="000000"/>
          <w:sz w:val="24"/>
          <w:szCs w:val="24"/>
        </w:rPr>
        <w:t>võrreldav tulirelva kasutamisega</w:t>
      </w:r>
      <w:r>
        <w:rPr>
          <w:rFonts w:ascii="Times New Roman" w:hAnsi="Times New Roman" w:cs="Times New Roman"/>
          <w:color w:val="000000"/>
          <w:sz w:val="24"/>
          <w:szCs w:val="24"/>
        </w:rPr>
        <w:t>.</w:t>
      </w:r>
      <w:r w:rsidRPr="00AE7957">
        <w:rPr>
          <w:rFonts w:ascii="Times New Roman" w:hAnsi="Times New Roman" w:cs="Times New Roman"/>
          <w:color w:val="000000"/>
          <w:sz w:val="24"/>
          <w:szCs w:val="24"/>
        </w:rPr>
        <w:t xml:space="preserve"> </w:t>
      </w:r>
      <w:r w:rsidRPr="00B674E5">
        <w:rPr>
          <w:rFonts w:ascii="Times New Roman" w:hAnsi="Times New Roman" w:cs="Times New Roman"/>
          <w:color w:val="000000"/>
          <w:sz w:val="24"/>
          <w:szCs w:val="24"/>
        </w:rPr>
        <w:t>Harjutusrelvade kasutamine aitab treenida teenistusülesannete täitmiseks vajalikke oskusi eluliste olukordade simuleerimisel, kus nõutakse reaktsioone, mis on võimalikult sarnased reaalsele situatsioonile.</w:t>
      </w:r>
      <w:r>
        <w:rPr>
          <w:rFonts w:ascii="Times New Roman" w:hAnsi="Times New Roman" w:cs="Times New Roman"/>
          <w:color w:val="000000"/>
          <w:sz w:val="24"/>
          <w:szCs w:val="24"/>
        </w:rPr>
        <w:t xml:space="preserve"> Sellest tulenevalt nähakse eelnõuga määruses ette erand vähem</w:t>
      </w:r>
      <w:r w:rsidR="00B863DB">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kahjustavast harjutusrelvast laskmise lasketiiru ja laskepaiga ohutusnõuetele. </w:t>
      </w:r>
      <w:r w:rsidRPr="00AE7957">
        <w:rPr>
          <w:rFonts w:ascii="Times New Roman" w:hAnsi="Times New Roman" w:cs="Times New Roman"/>
          <w:color w:val="000000"/>
          <w:sz w:val="24"/>
          <w:szCs w:val="24"/>
        </w:rPr>
        <w:t>Siinkohal juhime tähelepanu, et harjutusrelvast laskmisel, mille suudmeenergia ületab 7,5 J või milles kasutatakse muud laskemoona</w:t>
      </w:r>
      <w:r w:rsidRPr="009B1F48">
        <w:rPr>
          <w:rFonts w:ascii="Times New Roman" w:hAnsi="Times New Roman" w:cs="Times New Roman"/>
          <w:color w:val="000000"/>
          <w:sz w:val="24"/>
          <w:szCs w:val="24"/>
        </w:rPr>
        <w:t>, tuleb lähtuda tulirelvale kehtestatud nõuetest</w:t>
      </w:r>
      <w:r w:rsidR="00386E23">
        <w:rPr>
          <w:rFonts w:ascii="Times New Roman" w:hAnsi="Times New Roman" w:cs="Times New Roman"/>
          <w:color w:val="000000"/>
          <w:sz w:val="24"/>
          <w:szCs w:val="24"/>
        </w:rPr>
        <w:t> </w:t>
      </w:r>
      <w:r w:rsidR="002B2646" w:rsidRPr="0097477F">
        <w:rPr>
          <w:rFonts w:ascii="Times New Roman" w:hAnsi="Times New Roman" w:cs="Times New Roman"/>
          <w:color w:val="000000"/>
          <w:sz w:val="24"/>
          <w:szCs w:val="24"/>
        </w:rPr>
        <w:t>–</w:t>
      </w:r>
      <w:r w:rsidR="0097477F">
        <w:rPr>
          <w:rFonts w:ascii="Times New Roman" w:hAnsi="Times New Roman" w:cs="Times New Roman"/>
          <w:color w:val="000000"/>
          <w:sz w:val="24"/>
          <w:szCs w:val="24"/>
        </w:rPr>
        <w:t> </w:t>
      </w:r>
      <w:r w:rsidRPr="009B1F48">
        <w:rPr>
          <w:rFonts w:ascii="Times New Roman" w:hAnsi="Times New Roman" w:cs="Times New Roman"/>
          <w:color w:val="000000"/>
          <w:sz w:val="24"/>
          <w:szCs w:val="24"/>
        </w:rPr>
        <w:t xml:space="preserve">neist tohib lasta üksnes käesolevas määruses sätestatud nõuetele vastavas </w:t>
      </w:r>
      <w:r w:rsidR="009B1F48" w:rsidRPr="00050EE1">
        <w:rPr>
          <w:rFonts w:ascii="Times New Roman" w:hAnsi="Times New Roman" w:cs="Times New Roman"/>
          <w:color w:val="000000"/>
          <w:sz w:val="24"/>
          <w:szCs w:val="24"/>
        </w:rPr>
        <w:t>tulirelva</w:t>
      </w:r>
      <w:r w:rsidR="00110E38">
        <w:rPr>
          <w:rFonts w:ascii="Times New Roman" w:hAnsi="Times New Roman" w:cs="Times New Roman"/>
          <w:color w:val="000000"/>
          <w:sz w:val="24"/>
          <w:szCs w:val="24"/>
        </w:rPr>
        <w:t>st</w:t>
      </w:r>
      <w:r w:rsidR="009B1F48" w:rsidRPr="00050EE1">
        <w:rPr>
          <w:rFonts w:ascii="Times New Roman" w:hAnsi="Times New Roman" w:cs="Times New Roman"/>
          <w:color w:val="000000"/>
          <w:sz w:val="24"/>
          <w:szCs w:val="24"/>
        </w:rPr>
        <w:t xml:space="preserve"> laskmiseks ette nähtud </w:t>
      </w:r>
      <w:r w:rsidRPr="009B1F48">
        <w:rPr>
          <w:rFonts w:ascii="Times New Roman" w:hAnsi="Times New Roman" w:cs="Times New Roman"/>
          <w:color w:val="000000"/>
          <w:sz w:val="24"/>
          <w:szCs w:val="24"/>
        </w:rPr>
        <w:t>lasketiirus või laskepaigas.</w:t>
      </w:r>
    </w:p>
    <w:p w14:paraId="41C35D81" w14:textId="77777777" w:rsidR="00CF6534" w:rsidRDefault="00CF6534" w:rsidP="00CF6534">
      <w:pPr>
        <w:spacing w:after="0" w:line="240" w:lineRule="auto"/>
        <w:jc w:val="both"/>
        <w:rPr>
          <w:rFonts w:ascii="Times New Roman" w:hAnsi="Times New Roman" w:cs="Times New Roman"/>
          <w:color w:val="000000"/>
          <w:sz w:val="24"/>
          <w:szCs w:val="24"/>
        </w:rPr>
      </w:pPr>
    </w:p>
    <w:p w14:paraId="7EE6F2E7" w14:textId="30E07BE2" w:rsidR="00CF6534" w:rsidRDefault="00CF6534" w:rsidP="00CF6534">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u w:val="single"/>
        </w:rPr>
        <w:t>L</w:t>
      </w:r>
      <w:r w:rsidRPr="00AE7957">
        <w:rPr>
          <w:rFonts w:ascii="Times New Roman" w:hAnsi="Times New Roman" w:cs="Times New Roman"/>
          <w:color w:val="000000"/>
          <w:sz w:val="24"/>
          <w:szCs w:val="24"/>
          <w:u w:val="single"/>
        </w:rPr>
        <w:t>õikes 1</w:t>
      </w:r>
      <w:r w:rsidRPr="00AE7957">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nähakse </w:t>
      </w:r>
      <w:r w:rsidRPr="00AE7957">
        <w:rPr>
          <w:rFonts w:ascii="Times New Roman" w:hAnsi="Times New Roman" w:cs="Times New Roman"/>
          <w:color w:val="000000"/>
          <w:sz w:val="24"/>
          <w:szCs w:val="24"/>
        </w:rPr>
        <w:t>ette nõuded</w:t>
      </w:r>
      <w:r w:rsidRPr="00AE7957" w:rsidDel="00263BED">
        <w:rPr>
          <w:rFonts w:ascii="Times New Roman" w:hAnsi="Times New Roman" w:cs="Times New Roman"/>
          <w:color w:val="000000"/>
          <w:sz w:val="24"/>
          <w:szCs w:val="24"/>
        </w:rPr>
        <w:t>,</w:t>
      </w:r>
      <w:r w:rsidRPr="00AE7957">
        <w:rPr>
          <w:rFonts w:ascii="Times New Roman" w:hAnsi="Times New Roman" w:cs="Times New Roman"/>
          <w:color w:val="000000"/>
          <w:sz w:val="24"/>
          <w:szCs w:val="24"/>
        </w:rPr>
        <w:t xml:space="preserve"> mis peavad olema täidetud</w:t>
      </w:r>
      <w:r w:rsidRPr="00AE7957" w:rsidDel="00263B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vähem</w:t>
      </w:r>
      <w:r w:rsidR="00B863DB">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kahjustava </w:t>
      </w:r>
      <w:r w:rsidRPr="00AE7957">
        <w:rPr>
          <w:rFonts w:ascii="Times New Roman" w:hAnsi="Times New Roman" w:cs="Times New Roman"/>
          <w:color w:val="000000"/>
          <w:sz w:val="24"/>
          <w:szCs w:val="24"/>
        </w:rPr>
        <w:t xml:space="preserve">harjutusrelvaga laskmisel. Eelnõu kohaselt võib </w:t>
      </w:r>
      <w:r>
        <w:rPr>
          <w:rFonts w:ascii="Times New Roman" w:hAnsi="Times New Roman" w:cs="Times New Roman"/>
          <w:color w:val="000000"/>
          <w:sz w:val="24"/>
          <w:szCs w:val="24"/>
        </w:rPr>
        <w:t>vähem</w:t>
      </w:r>
      <w:r w:rsidR="00B863DB">
        <w:rPr>
          <w:rFonts w:ascii="Times New Roman" w:hAnsi="Times New Roman" w:cs="Times New Roman"/>
          <w:color w:val="000000"/>
          <w:sz w:val="24"/>
          <w:szCs w:val="24"/>
        </w:rPr>
        <w:t xml:space="preserve"> </w:t>
      </w:r>
      <w:r>
        <w:rPr>
          <w:rFonts w:ascii="Times New Roman" w:hAnsi="Times New Roman" w:cs="Times New Roman"/>
          <w:color w:val="000000"/>
          <w:sz w:val="24"/>
          <w:szCs w:val="24"/>
        </w:rPr>
        <w:t>kahjustava</w:t>
      </w:r>
      <w:r w:rsidRPr="00AE7957">
        <w:rPr>
          <w:rFonts w:ascii="Times New Roman" w:hAnsi="Times New Roman" w:cs="Times New Roman"/>
          <w:color w:val="000000"/>
          <w:sz w:val="24"/>
          <w:szCs w:val="24"/>
        </w:rPr>
        <w:t xml:space="preserve"> harjutusrelva lasketiiru või laskepaiga</w:t>
      </w:r>
      <w:r w:rsidR="00B863DB">
        <w:rPr>
          <w:rFonts w:ascii="Times New Roman" w:hAnsi="Times New Roman" w:cs="Times New Roman"/>
          <w:color w:val="000000"/>
          <w:sz w:val="24"/>
          <w:szCs w:val="24"/>
        </w:rPr>
        <w:t xml:space="preserve">na </w:t>
      </w:r>
      <w:r w:rsidR="00B863DB" w:rsidRPr="00AE7957">
        <w:rPr>
          <w:rFonts w:ascii="Times New Roman" w:hAnsi="Times New Roman" w:cs="Times New Roman"/>
          <w:color w:val="000000"/>
          <w:sz w:val="24"/>
          <w:szCs w:val="24"/>
        </w:rPr>
        <w:t>(edaspidi</w:t>
      </w:r>
      <w:r w:rsidR="00B863DB">
        <w:rPr>
          <w:rFonts w:ascii="Times New Roman" w:hAnsi="Times New Roman" w:cs="Times New Roman"/>
          <w:color w:val="000000"/>
          <w:sz w:val="24"/>
          <w:szCs w:val="24"/>
        </w:rPr>
        <w:t xml:space="preserve"> koos</w:t>
      </w:r>
      <w:r w:rsidR="00B863DB" w:rsidRPr="00AE7957">
        <w:rPr>
          <w:rFonts w:ascii="Times New Roman" w:hAnsi="Times New Roman" w:cs="Times New Roman"/>
          <w:color w:val="000000"/>
          <w:sz w:val="24"/>
          <w:szCs w:val="24"/>
        </w:rPr>
        <w:t xml:space="preserve"> </w:t>
      </w:r>
      <w:r w:rsidR="00B863DB" w:rsidRPr="00AE7957">
        <w:rPr>
          <w:rFonts w:ascii="Times New Roman" w:hAnsi="Times New Roman" w:cs="Times New Roman"/>
          <w:i/>
          <w:iCs/>
          <w:color w:val="000000"/>
          <w:sz w:val="24"/>
          <w:szCs w:val="24"/>
        </w:rPr>
        <w:t>harjutusala</w:t>
      </w:r>
      <w:r w:rsidR="00B863DB" w:rsidRPr="00AE7957">
        <w:rPr>
          <w:rFonts w:ascii="Times New Roman" w:hAnsi="Times New Roman" w:cs="Times New Roman"/>
          <w:color w:val="000000"/>
          <w:sz w:val="24"/>
          <w:szCs w:val="24"/>
        </w:rPr>
        <w:t>)</w:t>
      </w:r>
      <w:r w:rsidR="00B863DB">
        <w:rPr>
          <w:rFonts w:ascii="Times New Roman" w:hAnsi="Times New Roman" w:cs="Times New Roman"/>
          <w:color w:val="000000"/>
          <w:sz w:val="24"/>
          <w:szCs w:val="24"/>
        </w:rPr>
        <w:t xml:space="preserve"> kasutada</w:t>
      </w:r>
      <w:r w:rsidRPr="00AE7957">
        <w:rPr>
          <w:rFonts w:ascii="Times New Roman" w:hAnsi="Times New Roman" w:cs="Times New Roman"/>
          <w:color w:val="000000"/>
          <w:sz w:val="24"/>
          <w:szCs w:val="24"/>
        </w:rPr>
        <w:t xml:space="preserve"> </w:t>
      </w:r>
      <w:r w:rsidR="00B863DB">
        <w:rPr>
          <w:rFonts w:ascii="Times New Roman" w:hAnsi="Times New Roman" w:cs="Times New Roman"/>
          <w:color w:val="000000"/>
          <w:sz w:val="24"/>
          <w:szCs w:val="24"/>
        </w:rPr>
        <w:t xml:space="preserve">selleks </w:t>
      </w:r>
      <w:r w:rsidRPr="00AE7957">
        <w:rPr>
          <w:rFonts w:ascii="Times New Roman" w:hAnsi="Times New Roman" w:cs="Times New Roman"/>
          <w:color w:val="000000"/>
          <w:sz w:val="24"/>
          <w:szCs w:val="24"/>
        </w:rPr>
        <w:t>koha</w:t>
      </w:r>
      <w:r>
        <w:rPr>
          <w:rFonts w:ascii="Times New Roman" w:hAnsi="Times New Roman" w:cs="Times New Roman"/>
          <w:color w:val="000000"/>
          <w:sz w:val="24"/>
          <w:szCs w:val="24"/>
        </w:rPr>
        <w:t>n</w:t>
      </w:r>
      <w:r w:rsidRPr="00AE7957">
        <w:rPr>
          <w:rFonts w:ascii="Times New Roman" w:hAnsi="Times New Roman" w:cs="Times New Roman"/>
          <w:color w:val="000000"/>
          <w:sz w:val="24"/>
          <w:szCs w:val="24"/>
        </w:rPr>
        <w:t xml:space="preserve">datud </w:t>
      </w:r>
      <w:r w:rsidR="00B863DB">
        <w:rPr>
          <w:rFonts w:ascii="Times New Roman" w:hAnsi="Times New Roman" w:cs="Times New Roman"/>
          <w:color w:val="000000"/>
          <w:sz w:val="24"/>
          <w:szCs w:val="24"/>
        </w:rPr>
        <w:t>ehitist, ruumi või territooriumi</w:t>
      </w:r>
      <w:r w:rsidRPr="00AE7957">
        <w:rPr>
          <w:rFonts w:ascii="Times New Roman" w:hAnsi="Times New Roman" w:cs="Times New Roman"/>
          <w:color w:val="000000"/>
          <w:sz w:val="24"/>
          <w:szCs w:val="24"/>
        </w:rPr>
        <w:t xml:space="preserve">, </w:t>
      </w:r>
      <w:r w:rsidR="00B863DB">
        <w:rPr>
          <w:rFonts w:ascii="Times New Roman" w:hAnsi="Times New Roman" w:cs="Times New Roman"/>
          <w:color w:val="000000"/>
          <w:sz w:val="24"/>
          <w:szCs w:val="24"/>
        </w:rPr>
        <w:t>kui see</w:t>
      </w:r>
      <w:r>
        <w:rPr>
          <w:rFonts w:ascii="Times New Roman" w:hAnsi="Times New Roman" w:cs="Times New Roman"/>
          <w:color w:val="000000"/>
          <w:sz w:val="24"/>
          <w:szCs w:val="24"/>
        </w:rPr>
        <w:t xml:space="preserve"> </w:t>
      </w:r>
      <w:r w:rsidRPr="00AE7957">
        <w:rPr>
          <w:rFonts w:ascii="Times New Roman" w:hAnsi="Times New Roman" w:cs="Times New Roman"/>
          <w:color w:val="000000"/>
          <w:sz w:val="24"/>
          <w:szCs w:val="24"/>
        </w:rPr>
        <w:t>on selle omaniku või valdajaga taasesitatavas vormis kokku</w:t>
      </w:r>
      <w:r>
        <w:rPr>
          <w:rFonts w:ascii="Times New Roman" w:hAnsi="Times New Roman" w:cs="Times New Roman"/>
          <w:color w:val="000000"/>
          <w:sz w:val="24"/>
          <w:szCs w:val="24"/>
        </w:rPr>
        <w:t xml:space="preserve"> </w:t>
      </w:r>
      <w:r w:rsidRPr="00AE7957">
        <w:rPr>
          <w:rFonts w:ascii="Times New Roman" w:hAnsi="Times New Roman" w:cs="Times New Roman"/>
          <w:color w:val="000000"/>
          <w:sz w:val="24"/>
          <w:szCs w:val="24"/>
        </w:rPr>
        <w:t>lepitud.</w:t>
      </w:r>
      <w:r>
        <w:rPr>
          <w:rFonts w:ascii="Times New Roman" w:hAnsi="Times New Roman" w:cs="Times New Roman"/>
          <w:color w:val="000000"/>
          <w:sz w:val="24"/>
          <w:szCs w:val="24"/>
        </w:rPr>
        <w:t xml:space="preserve"> </w:t>
      </w:r>
      <w:r w:rsidRPr="00C6674F">
        <w:rPr>
          <w:rFonts w:ascii="Times New Roman" w:hAnsi="Times New Roman" w:cs="Times New Roman"/>
          <w:color w:val="000000"/>
          <w:sz w:val="24"/>
          <w:szCs w:val="24"/>
        </w:rPr>
        <w:t xml:space="preserve">See nõue aitab tagada, et harjutusala on õigesti ette valmistatud ja kasutajate ning pealtvaatajate ohutus on </w:t>
      </w:r>
      <w:r>
        <w:rPr>
          <w:rFonts w:ascii="Times New Roman" w:hAnsi="Times New Roman" w:cs="Times New Roman"/>
          <w:color w:val="000000"/>
          <w:sz w:val="24"/>
          <w:szCs w:val="24"/>
        </w:rPr>
        <w:t>tagatud</w:t>
      </w:r>
      <w:r w:rsidRPr="00C6674F">
        <w:rPr>
          <w:rFonts w:ascii="Times New Roman" w:hAnsi="Times New Roman" w:cs="Times New Roman"/>
          <w:color w:val="000000"/>
          <w:sz w:val="24"/>
          <w:szCs w:val="24"/>
        </w:rPr>
        <w:t>.</w:t>
      </w:r>
    </w:p>
    <w:p w14:paraId="7D018E56" w14:textId="77777777" w:rsidR="00CF6534" w:rsidRDefault="00CF6534" w:rsidP="00CF6534">
      <w:pPr>
        <w:spacing w:after="0" w:line="240" w:lineRule="auto"/>
        <w:jc w:val="both"/>
        <w:rPr>
          <w:rFonts w:ascii="Times New Roman" w:hAnsi="Times New Roman" w:cs="Times New Roman"/>
          <w:color w:val="000000"/>
          <w:sz w:val="24"/>
          <w:szCs w:val="24"/>
        </w:rPr>
      </w:pPr>
    </w:p>
    <w:p w14:paraId="3FBE745A" w14:textId="48E1CE8D" w:rsidR="00CF6534" w:rsidRPr="00DD0843" w:rsidRDefault="00CF6534" w:rsidP="00CF6534">
      <w:pPr>
        <w:spacing w:after="0" w:line="240" w:lineRule="auto"/>
        <w:jc w:val="both"/>
        <w:rPr>
          <w:rFonts w:ascii="Times New Roman" w:hAnsi="Times New Roman" w:cs="Times New Roman"/>
          <w:color w:val="000000"/>
          <w:sz w:val="24"/>
          <w:szCs w:val="24"/>
        </w:rPr>
      </w:pPr>
      <w:r w:rsidRPr="00DD0843">
        <w:rPr>
          <w:rFonts w:ascii="Times New Roman" w:hAnsi="Times New Roman" w:cs="Times New Roman"/>
          <w:color w:val="000000"/>
          <w:sz w:val="24"/>
          <w:szCs w:val="24"/>
        </w:rPr>
        <w:t xml:space="preserve">Kui </w:t>
      </w:r>
      <w:r w:rsidR="00B863DB">
        <w:rPr>
          <w:rFonts w:ascii="Times New Roman" w:hAnsi="Times New Roman" w:cs="Times New Roman"/>
          <w:color w:val="000000"/>
          <w:sz w:val="24"/>
          <w:szCs w:val="24"/>
        </w:rPr>
        <w:t>ehitis, ruum või territoorium</w:t>
      </w:r>
      <w:r w:rsidRPr="00DD0843">
        <w:rPr>
          <w:rFonts w:ascii="Times New Roman" w:hAnsi="Times New Roman" w:cs="Times New Roman"/>
          <w:color w:val="000000"/>
          <w:sz w:val="24"/>
          <w:szCs w:val="24"/>
        </w:rPr>
        <w:t xml:space="preserve"> kohandatakse laskepaigaks </w:t>
      </w:r>
      <w:r>
        <w:rPr>
          <w:rFonts w:ascii="Times New Roman" w:hAnsi="Times New Roman" w:cs="Times New Roman"/>
          <w:color w:val="000000"/>
          <w:sz w:val="24"/>
          <w:szCs w:val="24"/>
        </w:rPr>
        <w:t>vähem</w:t>
      </w:r>
      <w:r w:rsidR="00B863DB">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kahjustatavate </w:t>
      </w:r>
      <w:r w:rsidRPr="00DD0843">
        <w:rPr>
          <w:rFonts w:ascii="Times New Roman" w:hAnsi="Times New Roman" w:cs="Times New Roman"/>
          <w:color w:val="000000"/>
          <w:sz w:val="24"/>
          <w:szCs w:val="24"/>
        </w:rPr>
        <w:t xml:space="preserve">harjutusrelvade jaoks, on ohutusmeetmed ja kohandused võrreldes </w:t>
      </w:r>
      <w:r>
        <w:rPr>
          <w:rFonts w:ascii="Times New Roman" w:hAnsi="Times New Roman" w:cs="Times New Roman"/>
          <w:color w:val="000000"/>
          <w:sz w:val="24"/>
          <w:szCs w:val="24"/>
        </w:rPr>
        <w:t>tulirelva kasutamiseks vajaliku laskepaiga rajamisega,</w:t>
      </w:r>
      <w:r w:rsidRPr="00DD0843">
        <w:rPr>
          <w:rFonts w:ascii="Times New Roman" w:hAnsi="Times New Roman" w:cs="Times New Roman"/>
          <w:color w:val="000000"/>
          <w:sz w:val="24"/>
          <w:szCs w:val="24"/>
        </w:rPr>
        <w:t xml:space="preserve"> oluliselt lihtsustatud. </w:t>
      </w:r>
      <w:r>
        <w:rPr>
          <w:rFonts w:ascii="Times New Roman" w:hAnsi="Times New Roman" w:cs="Times New Roman"/>
          <w:color w:val="000000"/>
          <w:sz w:val="24"/>
          <w:szCs w:val="24"/>
        </w:rPr>
        <w:t xml:space="preserve">Üldiselt on vaja </w:t>
      </w:r>
      <w:r w:rsidR="00B863DB">
        <w:rPr>
          <w:rFonts w:ascii="Times New Roman" w:hAnsi="Times New Roman" w:cs="Times New Roman"/>
          <w:color w:val="000000"/>
          <w:sz w:val="24"/>
          <w:szCs w:val="24"/>
        </w:rPr>
        <w:t>ehitis, ruum või territoorium</w:t>
      </w:r>
      <w:r>
        <w:rPr>
          <w:rFonts w:ascii="Times New Roman" w:hAnsi="Times New Roman" w:cs="Times New Roman"/>
          <w:color w:val="000000"/>
          <w:sz w:val="24"/>
          <w:szCs w:val="24"/>
        </w:rPr>
        <w:t xml:space="preserve"> nõuetekohaselt märgistada. </w:t>
      </w:r>
      <w:r w:rsidRPr="00DD0843">
        <w:rPr>
          <w:rFonts w:ascii="Times New Roman" w:hAnsi="Times New Roman" w:cs="Times New Roman"/>
          <w:color w:val="000000"/>
          <w:sz w:val="24"/>
          <w:szCs w:val="24"/>
        </w:rPr>
        <w:t>Siiski jääb eesmärgiks nii laskjate kui ka ümbritseva ala turvalisuse tagamine.</w:t>
      </w:r>
    </w:p>
    <w:p w14:paraId="088264F5" w14:textId="77777777" w:rsidR="00CF6534" w:rsidRDefault="00CF6534" w:rsidP="00CF6534">
      <w:pPr>
        <w:spacing w:after="0" w:line="240" w:lineRule="auto"/>
        <w:jc w:val="both"/>
        <w:rPr>
          <w:rFonts w:ascii="Times New Roman" w:hAnsi="Times New Roman" w:cs="Times New Roman"/>
          <w:b/>
          <w:bCs/>
          <w:color w:val="000000"/>
          <w:sz w:val="24"/>
          <w:szCs w:val="24"/>
        </w:rPr>
      </w:pPr>
    </w:p>
    <w:p w14:paraId="0D67D0B1" w14:textId="6D0A66ED" w:rsidR="00CF6534" w:rsidRPr="005F64DD" w:rsidRDefault="007662C7" w:rsidP="001B5663">
      <w:pPr>
        <w:pStyle w:val="Loendilik"/>
        <w:numPr>
          <w:ilvl w:val="0"/>
          <w:numId w:val="24"/>
        </w:numPr>
        <w:spacing w:after="0" w:line="240" w:lineRule="auto"/>
        <w:jc w:val="both"/>
        <w:rPr>
          <w:rFonts w:ascii="Times New Roman" w:hAnsi="Times New Roman" w:cs="Times New Roman"/>
          <w:color w:val="000000"/>
          <w:sz w:val="24"/>
          <w:szCs w:val="24"/>
        </w:rPr>
      </w:pPr>
      <w:r>
        <w:rPr>
          <w:rFonts w:ascii="Times New Roman" w:hAnsi="Times New Roman" w:cs="Times New Roman"/>
          <w:b/>
          <w:color w:val="000000"/>
          <w:sz w:val="24"/>
          <w:szCs w:val="24"/>
        </w:rPr>
        <w:t>Harjutus</w:t>
      </w:r>
      <w:r w:rsidR="00CF6534" w:rsidRPr="00B51BD0">
        <w:rPr>
          <w:rFonts w:ascii="Times New Roman" w:hAnsi="Times New Roman" w:cs="Times New Roman"/>
          <w:b/>
          <w:color w:val="000000"/>
          <w:sz w:val="24"/>
          <w:szCs w:val="24"/>
        </w:rPr>
        <w:t>ala tähistamine ja tõkestamine</w:t>
      </w:r>
      <w:r w:rsidR="00CF6534" w:rsidRPr="00B51BD0">
        <w:rPr>
          <w:rFonts w:ascii="Times New Roman" w:hAnsi="Times New Roman" w:cs="Times New Roman"/>
          <w:color w:val="000000"/>
          <w:sz w:val="24"/>
          <w:szCs w:val="24"/>
        </w:rPr>
        <w:t xml:space="preserve"> – nõuded on lihtsamad</w:t>
      </w:r>
      <w:r w:rsidR="00CF6534">
        <w:rPr>
          <w:rFonts w:ascii="Times New Roman" w:hAnsi="Times New Roman" w:cs="Times New Roman"/>
          <w:color w:val="000000"/>
          <w:sz w:val="24"/>
          <w:szCs w:val="24"/>
        </w:rPr>
        <w:t>,</w:t>
      </w:r>
      <w:r w:rsidR="00CF6534" w:rsidRPr="00B51BD0">
        <w:rPr>
          <w:rFonts w:ascii="Times New Roman" w:hAnsi="Times New Roman" w:cs="Times New Roman"/>
          <w:color w:val="000000"/>
          <w:sz w:val="24"/>
          <w:szCs w:val="24"/>
        </w:rPr>
        <w:t xml:space="preserve"> kui tavapärase laskepaiga puhul, sest plastik- ja värvikuulid ei oma sama </w:t>
      </w:r>
      <w:r w:rsidR="00CF6534">
        <w:rPr>
          <w:rFonts w:ascii="Times New Roman" w:hAnsi="Times New Roman" w:cs="Times New Roman"/>
          <w:color w:val="000000"/>
          <w:sz w:val="24"/>
          <w:szCs w:val="24"/>
        </w:rPr>
        <w:t>lennu</w:t>
      </w:r>
      <w:r w:rsidR="00CF6534" w:rsidRPr="00B51BD0">
        <w:rPr>
          <w:rFonts w:ascii="Times New Roman" w:hAnsi="Times New Roman" w:cs="Times New Roman"/>
          <w:color w:val="000000"/>
          <w:sz w:val="24"/>
          <w:szCs w:val="24"/>
        </w:rPr>
        <w:t xml:space="preserve">ulatust ega läbitungimisvõimet. Seega, </w:t>
      </w:r>
      <w:r w:rsidR="00CF6534" w:rsidRPr="00C868FC">
        <w:rPr>
          <w:rFonts w:ascii="Times New Roman" w:hAnsi="Times New Roman" w:cs="Times New Roman"/>
          <w:color w:val="000000"/>
          <w:sz w:val="24"/>
          <w:szCs w:val="24"/>
          <w:u w:val="single"/>
        </w:rPr>
        <w:t>l</w:t>
      </w:r>
      <w:r w:rsidR="00CF6534" w:rsidRPr="00B51BD0">
        <w:rPr>
          <w:rFonts w:ascii="Times New Roman" w:hAnsi="Times New Roman" w:cs="Times New Roman"/>
          <w:color w:val="000000"/>
          <w:sz w:val="24"/>
          <w:szCs w:val="24"/>
          <w:u w:val="single"/>
        </w:rPr>
        <w:t>õike 2</w:t>
      </w:r>
      <w:r w:rsidR="00CF6534" w:rsidRPr="00B51BD0">
        <w:rPr>
          <w:rFonts w:ascii="Times New Roman" w:hAnsi="Times New Roman" w:cs="Times New Roman"/>
          <w:color w:val="000000"/>
          <w:sz w:val="24"/>
          <w:szCs w:val="24"/>
        </w:rPr>
        <w:t xml:space="preserve"> kohaselt peab lahtine või poolkinnine harjutusala</w:t>
      </w:r>
      <w:r w:rsidR="001B5663">
        <w:rPr>
          <w:rStyle w:val="Allmrkuseviide"/>
          <w:rFonts w:ascii="Times New Roman" w:hAnsi="Times New Roman" w:cs="Times New Roman"/>
          <w:color w:val="000000"/>
          <w:sz w:val="24"/>
          <w:szCs w:val="24"/>
        </w:rPr>
        <w:footnoteReference w:id="4"/>
      </w:r>
      <w:r w:rsidR="00CF6534" w:rsidRPr="00B51BD0">
        <w:rPr>
          <w:rFonts w:ascii="Times New Roman" w:hAnsi="Times New Roman" w:cs="Times New Roman"/>
          <w:color w:val="000000"/>
          <w:sz w:val="24"/>
          <w:szCs w:val="24"/>
        </w:rPr>
        <w:t xml:space="preserve"> olema märgistatud määruse lisas esitatud kirjeldusele vastavate hoiatussiltidega. Märgistus peab olema paigutatud nii, et harjutusalale sisenemisel on see nähtav ja hoiatab selgelt harjutusala kasutamisest tulenevatest võimalikest ohtudest.</w:t>
      </w:r>
      <w:r w:rsidR="00CF6534" w:rsidRPr="005F64DD">
        <w:rPr>
          <w:rFonts w:ascii="Times New Roman" w:hAnsi="Times New Roman" w:cs="Times New Roman"/>
          <w:color w:val="000000"/>
          <w:sz w:val="24"/>
          <w:szCs w:val="24"/>
        </w:rPr>
        <w:t xml:space="preserve"> </w:t>
      </w:r>
      <w:r w:rsidR="00CF6534" w:rsidRPr="005F64DD">
        <w:rPr>
          <w:rFonts w:ascii="Times New Roman" w:hAnsi="Times New Roman" w:cs="Times New Roman"/>
          <w:color w:val="000000"/>
          <w:sz w:val="24"/>
          <w:szCs w:val="24"/>
          <w:u w:val="single"/>
        </w:rPr>
        <w:t>Lõike 3</w:t>
      </w:r>
      <w:r w:rsidR="00CF6534" w:rsidRPr="005F64DD">
        <w:rPr>
          <w:rFonts w:ascii="Times New Roman" w:hAnsi="Times New Roman" w:cs="Times New Roman"/>
          <w:color w:val="000000"/>
          <w:sz w:val="24"/>
          <w:szCs w:val="24"/>
        </w:rPr>
        <w:t xml:space="preserve"> kohaselt peavad kinnise harjutusala</w:t>
      </w:r>
      <w:r w:rsidR="001B5663">
        <w:rPr>
          <w:rStyle w:val="Allmrkuseviide"/>
          <w:rFonts w:ascii="Times New Roman" w:hAnsi="Times New Roman" w:cs="Times New Roman"/>
          <w:color w:val="000000"/>
          <w:sz w:val="24"/>
          <w:szCs w:val="24"/>
        </w:rPr>
        <w:footnoteReference w:id="5"/>
      </w:r>
      <w:r w:rsidR="00CF6534" w:rsidRPr="005F64DD">
        <w:rPr>
          <w:rFonts w:ascii="Times New Roman" w:hAnsi="Times New Roman" w:cs="Times New Roman"/>
          <w:color w:val="000000"/>
          <w:sz w:val="24"/>
          <w:szCs w:val="24"/>
        </w:rPr>
        <w:t xml:space="preserve"> sissepääsud olema märgistatud selliselt, et nähtub teave harjutusala olemasolu kohta, seal viibimise ohtlikkusest ning valdaja nimi ja kontaktandmed. See on vajalik, et kõrvalised isikud ei satuks harjutusalale ning vajadusel oleks võimalik ala valdajaga ühendust võtta.</w:t>
      </w:r>
    </w:p>
    <w:p w14:paraId="62BDC6ED" w14:textId="77777777" w:rsidR="00CF6534" w:rsidRPr="00DD0843" w:rsidRDefault="00CF6534" w:rsidP="00CF6534">
      <w:pPr>
        <w:spacing w:after="0" w:line="240" w:lineRule="auto"/>
        <w:ind w:left="720"/>
        <w:jc w:val="both"/>
        <w:rPr>
          <w:rFonts w:ascii="Times New Roman" w:hAnsi="Times New Roman" w:cs="Times New Roman"/>
          <w:color w:val="000000"/>
          <w:sz w:val="24"/>
          <w:szCs w:val="24"/>
        </w:rPr>
      </w:pPr>
    </w:p>
    <w:p w14:paraId="25856DE2" w14:textId="16DBF165" w:rsidR="00CF6534" w:rsidRPr="00DD0843" w:rsidRDefault="00CF6534" w:rsidP="00CF6534">
      <w:pPr>
        <w:numPr>
          <w:ilvl w:val="0"/>
          <w:numId w:val="24"/>
        </w:numPr>
        <w:spacing w:after="0" w:line="240" w:lineRule="auto"/>
        <w:jc w:val="both"/>
        <w:rPr>
          <w:rFonts w:ascii="Times New Roman" w:hAnsi="Times New Roman" w:cs="Times New Roman"/>
          <w:color w:val="000000"/>
          <w:sz w:val="24"/>
          <w:szCs w:val="24"/>
        </w:rPr>
      </w:pPr>
      <w:r w:rsidRPr="00DD0843">
        <w:rPr>
          <w:rFonts w:ascii="Times New Roman" w:hAnsi="Times New Roman" w:cs="Times New Roman"/>
          <w:b/>
          <w:bCs/>
          <w:color w:val="000000"/>
          <w:sz w:val="24"/>
          <w:szCs w:val="24"/>
        </w:rPr>
        <w:t>Kuuli peatavate materjalide kasutamine</w:t>
      </w:r>
      <w:r w:rsidRPr="00DD0843">
        <w:rPr>
          <w:rFonts w:ascii="Times New Roman" w:hAnsi="Times New Roman" w:cs="Times New Roman"/>
          <w:color w:val="000000"/>
          <w:sz w:val="24"/>
          <w:szCs w:val="24"/>
        </w:rPr>
        <w:t xml:space="preserve"> – </w:t>
      </w:r>
      <w:r>
        <w:rPr>
          <w:rFonts w:ascii="Times New Roman" w:hAnsi="Times New Roman" w:cs="Times New Roman"/>
          <w:color w:val="000000"/>
          <w:sz w:val="24"/>
          <w:szCs w:val="24"/>
        </w:rPr>
        <w:t>kuna</w:t>
      </w:r>
      <w:r w:rsidRPr="00DD0843">
        <w:rPr>
          <w:rFonts w:ascii="Times New Roman" w:hAnsi="Times New Roman" w:cs="Times New Roman"/>
          <w:color w:val="000000"/>
          <w:sz w:val="24"/>
          <w:szCs w:val="24"/>
        </w:rPr>
        <w:t xml:space="preserve"> </w:t>
      </w:r>
      <w:r>
        <w:rPr>
          <w:rFonts w:ascii="Times New Roman" w:hAnsi="Times New Roman" w:cs="Times New Roman"/>
          <w:color w:val="000000"/>
          <w:sz w:val="24"/>
          <w:szCs w:val="24"/>
        </w:rPr>
        <w:t>vähem</w:t>
      </w:r>
      <w:r w:rsidR="00B863DB">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kahjustava </w:t>
      </w:r>
      <w:r w:rsidRPr="00DD0843">
        <w:rPr>
          <w:rFonts w:ascii="Times New Roman" w:hAnsi="Times New Roman" w:cs="Times New Roman"/>
          <w:color w:val="000000"/>
          <w:sz w:val="24"/>
          <w:szCs w:val="24"/>
        </w:rPr>
        <w:t xml:space="preserve">harjutusrelva suudmeenergia on madal (alla 7,5 J) </w:t>
      </w:r>
      <w:r>
        <w:rPr>
          <w:rFonts w:ascii="Times New Roman" w:hAnsi="Times New Roman" w:cs="Times New Roman"/>
          <w:color w:val="000000"/>
          <w:sz w:val="24"/>
          <w:szCs w:val="24"/>
        </w:rPr>
        <w:t>ja harjutuste läbiviimise eesmärk on imiteerida teenistusülesannete täitmisel esineda võivate situatsioonide harjutamist, ei nähta ette eraldi kaitsematerjalide kasutusele võtmist</w:t>
      </w:r>
      <w:r w:rsidR="00F77265">
        <w:rPr>
          <w:rFonts w:ascii="Times New Roman" w:hAnsi="Times New Roman" w:cs="Times New Roman"/>
          <w:color w:val="000000"/>
          <w:sz w:val="24"/>
          <w:szCs w:val="24"/>
        </w:rPr>
        <w:t xml:space="preserve"> tingimusel, et kasutatakse vaid plastik- või värvikuuli</w:t>
      </w:r>
      <w:r>
        <w:rPr>
          <w:rFonts w:ascii="Times New Roman" w:hAnsi="Times New Roman" w:cs="Times New Roman"/>
          <w:color w:val="000000"/>
          <w:sz w:val="24"/>
          <w:szCs w:val="24"/>
        </w:rPr>
        <w:t>. Piisab, kui on täidetud tootja ette nähtud ohutusnõuded.</w:t>
      </w:r>
    </w:p>
    <w:p w14:paraId="0AD52D47" w14:textId="77777777" w:rsidR="00CF6534" w:rsidRDefault="00CF6534" w:rsidP="00CF6534">
      <w:pPr>
        <w:pStyle w:val="Loendilik"/>
        <w:spacing w:after="0" w:line="240" w:lineRule="auto"/>
        <w:rPr>
          <w:rFonts w:ascii="Times New Roman" w:hAnsi="Times New Roman" w:cs="Times New Roman"/>
          <w:color w:val="000000"/>
          <w:sz w:val="24"/>
          <w:szCs w:val="24"/>
        </w:rPr>
      </w:pPr>
    </w:p>
    <w:p w14:paraId="2F36BCC8" w14:textId="4AE022D0" w:rsidR="00CF6534" w:rsidRPr="00DD0843" w:rsidRDefault="00CF6534" w:rsidP="00CF6534">
      <w:pPr>
        <w:numPr>
          <w:ilvl w:val="0"/>
          <w:numId w:val="24"/>
        </w:numPr>
        <w:spacing w:after="0" w:line="240" w:lineRule="auto"/>
        <w:jc w:val="both"/>
        <w:rPr>
          <w:rFonts w:ascii="Times New Roman" w:hAnsi="Times New Roman" w:cs="Times New Roman"/>
          <w:color w:val="000000"/>
          <w:sz w:val="24"/>
          <w:szCs w:val="24"/>
        </w:rPr>
      </w:pPr>
      <w:r w:rsidRPr="00DD0843">
        <w:rPr>
          <w:rFonts w:ascii="Times New Roman" w:hAnsi="Times New Roman" w:cs="Times New Roman"/>
          <w:b/>
          <w:bCs/>
          <w:color w:val="000000"/>
          <w:sz w:val="24"/>
          <w:szCs w:val="24"/>
        </w:rPr>
        <w:t>Müra ja ventilatsiooni nõuete lihtsustamine</w:t>
      </w:r>
      <w:r w:rsidRPr="00DD0843">
        <w:rPr>
          <w:rFonts w:ascii="Times New Roman" w:hAnsi="Times New Roman" w:cs="Times New Roman"/>
          <w:color w:val="000000"/>
          <w:sz w:val="24"/>
          <w:szCs w:val="24"/>
        </w:rPr>
        <w:t xml:space="preserve"> – </w:t>
      </w:r>
      <w:r>
        <w:rPr>
          <w:rFonts w:ascii="Times New Roman" w:hAnsi="Times New Roman" w:cs="Times New Roman"/>
          <w:color w:val="000000"/>
          <w:sz w:val="24"/>
          <w:szCs w:val="24"/>
        </w:rPr>
        <w:t>vähem</w:t>
      </w:r>
      <w:r w:rsidR="00B863DB">
        <w:rPr>
          <w:rFonts w:ascii="Times New Roman" w:hAnsi="Times New Roman" w:cs="Times New Roman"/>
          <w:color w:val="000000"/>
          <w:sz w:val="24"/>
          <w:szCs w:val="24"/>
        </w:rPr>
        <w:t xml:space="preserve"> </w:t>
      </w:r>
      <w:r>
        <w:rPr>
          <w:rFonts w:ascii="Times New Roman" w:hAnsi="Times New Roman" w:cs="Times New Roman"/>
          <w:color w:val="000000"/>
          <w:sz w:val="24"/>
          <w:szCs w:val="24"/>
        </w:rPr>
        <w:t>kahjustavad h</w:t>
      </w:r>
      <w:r w:rsidRPr="00DD0843">
        <w:rPr>
          <w:rFonts w:ascii="Times New Roman" w:hAnsi="Times New Roman" w:cs="Times New Roman"/>
          <w:color w:val="000000"/>
          <w:sz w:val="24"/>
          <w:szCs w:val="24"/>
        </w:rPr>
        <w:t xml:space="preserve">arjutusrelvad on tavaliselt vaiksemad ja ei tekita suitsu ega gaase samas ulatuses kui tavarelvad. Seetõttu ei </w:t>
      </w:r>
      <w:r>
        <w:rPr>
          <w:rFonts w:ascii="Times New Roman" w:hAnsi="Times New Roman" w:cs="Times New Roman"/>
          <w:color w:val="000000"/>
          <w:sz w:val="24"/>
          <w:szCs w:val="24"/>
        </w:rPr>
        <w:t>nähta ette nõudeid</w:t>
      </w:r>
      <w:r w:rsidRPr="00DD0843">
        <w:rPr>
          <w:rFonts w:ascii="Times New Roman" w:hAnsi="Times New Roman" w:cs="Times New Roman"/>
          <w:color w:val="000000"/>
          <w:sz w:val="24"/>
          <w:szCs w:val="24"/>
        </w:rPr>
        <w:t xml:space="preserve"> müra summutamis</w:t>
      </w:r>
      <w:r>
        <w:rPr>
          <w:rFonts w:ascii="Times New Roman" w:hAnsi="Times New Roman" w:cs="Times New Roman"/>
          <w:color w:val="000000"/>
          <w:sz w:val="24"/>
          <w:szCs w:val="24"/>
        </w:rPr>
        <w:t>ele</w:t>
      </w:r>
      <w:r w:rsidRPr="00DD0843">
        <w:rPr>
          <w:rFonts w:ascii="Times New Roman" w:hAnsi="Times New Roman" w:cs="Times New Roman"/>
          <w:color w:val="000000"/>
          <w:sz w:val="24"/>
          <w:szCs w:val="24"/>
        </w:rPr>
        <w:t xml:space="preserve"> </w:t>
      </w:r>
      <w:r>
        <w:rPr>
          <w:rFonts w:ascii="Times New Roman" w:hAnsi="Times New Roman" w:cs="Times New Roman"/>
          <w:color w:val="000000"/>
          <w:sz w:val="24"/>
          <w:szCs w:val="24"/>
        </w:rPr>
        <w:t>ja</w:t>
      </w:r>
      <w:r w:rsidRPr="00DD0843">
        <w:rPr>
          <w:rFonts w:ascii="Times New Roman" w:hAnsi="Times New Roman" w:cs="Times New Roman"/>
          <w:color w:val="000000"/>
          <w:sz w:val="24"/>
          <w:szCs w:val="24"/>
        </w:rPr>
        <w:t xml:space="preserve"> keerulis</w:t>
      </w:r>
      <w:r>
        <w:rPr>
          <w:rFonts w:ascii="Times New Roman" w:hAnsi="Times New Roman" w:cs="Times New Roman"/>
          <w:color w:val="000000"/>
          <w:sz w:val="24"/>
          <w:szCs w:val="24"/>
        </w:rPr>
        <w:t>tele</w:t>
      </w:r>
      <w:r w:rsidRPr="00DD0843">
        <w:rPr>
          <w:rFonts w:ascii="Times New Roman" w:hAnsi="Times New Roman" w:cs="Times New Roman"/>
          <w:color w:val="000000"/>
          <w:sz w:val="24"/>
          <w:szCs w:val="24"/>
        </w:rPr>
        <w:t xml:space="preserve"> ventilatsioonisüsteem</w:t>
      </w:r>
      <w:r>
        <w:rPr>
          <w:rFonts w:ascii="Times New Roman" w:hAnsi="Times New Roman" w:cs="Times New Roman"/>
          <w:color w:val="000000"/>
          <w:sz w:val="24"/>
          <w:szCs w:val="24"/>
        </w:rPr>
        <w:t>id</w:t>
      </w:r>
      <w:r w:rsidRPr="00DD0843">
        <w:rPr>
          <w:rFonts w:ascii="Times New Roman" w:hAnsi="Times New Roman" w:cs="Times New Roman"/>
          <w:color w:val="000000"/>
          <w:sz w:val="24"/>
          <w:szCs w:val="24"/>
        </w:rPr>
        <w:t>e</w:t>
      </w:r>
      <w:r>
        <w:rPr>
          <w:rFonts w:ascii="Times New Roman" w:hAnsi="Times New Roman" w:cs="Times New Roman"/>
          <w:color w:val="000000"/>
          <w:sz w:val="24"/>
          <w:szCs w:val="24"/>
        </w:rPr>
        <w:t>le</w:t>
      </w:r>
      <w:r w:rsidRPr="00DD0843">
        <w:rPr>
          <w:rFonts w:ascii="Times New Roman" w:hAnsi="Times New Roman" w:cs="Times New Roman"/>
          <w:color w:val="000000"/>
          <w:sz w:val="24"/>
          <w:szCs w:val="24"/>
        </w:rPr>
        <w:t>.</w:t>
      </w:r>
    </w:p>
    <w:p w14:paraId="61F52324" w14:textId="77777777" w:rsidR="00CF6534" w:rsidRDefault="00CF6534" w:rsidP="00CF6534">
      <w:pPr>
        <w:pStyle w:val="Loendilik"/>
        <w:spacing w:after="0" w:line="240" w:lineRule="auto"/>
        <w:rPr>
          <w:rFonts w:ascii="Times New Roman" w:hAnsi="Times New Roman" w:cs="Times New Roman"/>
          <w:color w:val="000000"/>
          <w:sz w:val="24"/>
          <w:szCs w:val="24"/>
        </w:rPr>
      </w:pPr>
    </w:p>
    <w:p w14:paraId="1451F7CB" w14:textId="0DC9B09F" w:rsidR="00CF6534" w:rsidRPr="000F1409" w:rsidRDefault="00CF6534" w:rsidP="00CF6534">
      <w:pPr>
        <w:numPr>
          <w:ilvl w:val="0"/>
          <w:numId w:val="24"/>
        </w:numPr>
        <w:spacing w:after="0" w:line="240" w:lineRule="auto"/>
        <w:jc w:val="both"/>
        <w:rPr>
          <w:rFonts w:ascii="Times New Roman" w:hAnsi="Times New Roman" w:cs="Times New Roman"/>
          <w:color w:val="000000"/>
          <w:sz w:val="24"/>
          <w:szCs w:val="24"/>
        </w:rPr>
      </w:pPr>
      <w:r w:rsidRPr="000F1409">
        <w:rPr>
          <w:rFonts w:ascii="Times New Roman" w:hAnsi="Times New Roman" w:cs="Times New Roman"/>
          <w:b/>
          <w:bCs/>
          <w:color w:val="000000"/>
          <w:sz w:val="24"/>
          <w:szCs w:val="24"/>
        </w:rPr>
        <w:t>Kooskõlastus kohalike ametkondadega</w:t>
      </w:r>
      <w:r w:rsidRPr="000F1409">
        <w:rPr>
          <w:rFonts w:ascii="Times New Roman" w:hAnsi="Times New Roman" w:cs="Times New Roman"/>
          <w:color w:val="000000"/>
          <w:sz w:val="24"/>
          <w:szCs w:val="24"/>
        </w:rPr>
        <w:t xml:space="preserve"> – RelvS-i § 84 lõige 3</w:t>
      </w:r>
      <w:r>
        <w:rPr>
          <w:rFonts w:ascii="Times New Roman" w:hAnsi="Times New Roman" w:cs="Times New Roman"/>
          <w:color w:val="000000"/>
          <w:sz w:val="24"/>
          <w:szCs w:val="24"/>
        </w:rPr>
        <w:t xml:space="preserve"> </w:t>
      </w:r>
      <w:r w:rsidRPr="000F1409">
        <w:rPr>
          <w:rFonts w:ascii="Times New Roman" w:hAnsi="Times New Roman" w:cs="Times New Roman"/>
          <w:color w:val="000000"/>
          <w:sz w:val="24"/>
          <w:szCs w:val="24"/>
        </w:rPr>
        <w:t xml:space="preserve">näeb ette, et </w:t>
      </w:r>
      <w:r w:rsidR="006F242C">
        <w:rPr>
          <w:rFonts w:ascii="Times New Roman" w:hAnsi="Times New Roman" w:cs="Times New Roman"/>
          <w:color w:val="000000"/>
          <w:sz w:val="24"/>
          <w:szCs w:val="24"/>
        </w:rPr>
        <w:t xml:space="preserve">lasketiiru ja </w:t>
      </w:r>
      <w:r>
        <w:rPr>
          <w:rFonts w:ascii="Times New Roman" w:hAnsi="Times New Roman" w:cs="Times New Roman"/>
          <w:color w:val="000000"/>
          <w:sz w:val="24"/>
          <w:szCs w:val="24"/>
        </w:rPr>
        <w:t xml:space="preserve">laskepaiga </w:t>
      </w:r>
      <w:r w:rsidRPr="000F1409">
        <w:rPr>
          <w:rFonts w:ascii="Times New Roman" w:hAnsi="Times New Roman" w:cs="Times New Roman"/>
          <w:color w:val="000000"/>
          <w:sz w:val="24"/>
          <w:szCs w:val="24"/>
        </w:rPr>
        <w:t>rajamiseks peab olema selle kohaliku omavalitsuse</w:t>
      </w:r>
      <w:r w:rsidR="006F242C">
        <w:rPr>
          <w:rFonts w:ascii="Times New Roman" w:hAnsi="Times New Roman" w:cs="Times New Roman"/>
          <w:color w:val="000000"/>
          <w:sz w:val="24"/>
          <w:szCs w:val="24"/>
        </w:rPr>
        <w:t xml:space="preserve"> (edaspidi </w:t>
      </w:r>
      <w:r w:rsidR="006F242C" w:rsidRPr="006A09A1">
        <w:rPr>
          <w:rFonts w:ascii="Times New Roman" w:hAnsi="Times New Roman" w:cs="Times New Roman"/>
          <w:i/>
          <w:color w:val="000000"/>
          <w:sz w:val="24"/>
          <w:szCs w:val="24"/>
        </w:rPr>
        <w:t>KOV</w:t>
      </w:r>
      <w:r w:rsidR="006F242C">
        <w:rPr>
          <w:rFonts w:ascii="Times New Roman" w:hAnsi="Times New Roman" w:cs="Times New Roman"/>
          <w:color w:val="000000"/>
          <w:sz w:val="24"/>
          <w:szCs w:val="24"/>
        </w:rPr>
        <w:t>)</w:t>
      </w:r>
      <w:r w:rsidRPr="000F1409">
        <w:rPr>
          <w:rFonts w:ascii="Times New Roman" w:hAnsi="Times New Roman" w:cs="Times New Roman"/>
          <w:color w:val="000000"/>
          <w:sz w:val="24"/>
          <w:szCs w:val="24"/>
        </w:rPr>
        <w:t xml:space="preserve"> kirjalik nõusolek, kelle territooriumile see tahetakse rajada, ning </w:t>
      </w:r>
      <w:r>
        <w:rPr>
          <w:rFonts w:ascii="Times New Roman" w:hAnsi="Times New Roman" w:cs="Times New Roman"/>
          <w:color w:val="000000"/>
          <w:sz w:val="24"/>
          <w:szCs w:val="24"/>
        </w:rPr>
        <w:t>PPA</w:t>
      </w:r>
      <w:r w:rsidRPr="000F1409">
        <w:rPr>
          <w:rFonts w:ascii="Times New Roman" w:hAnsi="Times New Roman" w:cs="Times New Roman"/>
          <w:color w:val="000000"/>
          <w:sz w:val="24"/>
          <w:szCs w:val="24"/>
        </w:rPr>
        <w:t xml:space="preserve"> kirjalik nõusolek. </w:t>
      </w:r>
      <w:r w:rsidR="006F242C">
        <w:rPr>
          <w:rFonts w:ascii="Times New Roman" w:hAnsi="Times New Roman" w:cs="Times New Roman"/>
          <w:color w:val="000000"/>
          <w:sz w:val="24"/>
          <w:szCs w:val="24"/>
        </w:rPr>
        <w:t xml:space="preserve">Sama </w:t>
      </w:r>
      <w:r w:rsidR="00C379E6">
        <w:rPr>
          <w:rFonts w:ascii="Times New Roman" w:hAnsi="Times New Roman" w:cs="Times New Roman"/>
          <w:color w:val="000000"/>
          <w:sz w:val="24"/>
          <w:szCs w:val="24"/>
        </w:rPr>
        <w:t>paragrahvi</w:t>
      </w:r>
      <w:r w:rsidR="006F242C">
        <w:rPr>
          <w:rFonts w:ascii="Times New Roman" w:hAnsi="Times New Roman" w:cs="Times New Roman"/>
          <w:color w:val="000000"/>
          <w:sz w:val="24"/>
          <w:szCs w:val="24"/>
        </w:rPr>
        <w:t xml:space="preserve"> lõiked 3</w:t>
      </w:r>
      <w:r w:rsidR="006F242C" w:rsidRPr="006A09A1">
        <w:rPr>
          <w:rFonts w:ascii="Times New Roman" w:hAnsi="Times New Roman" w:cs="Times New Roman"/>
          <w:color w:val="000000"/>
          <w:sz w:val="24"/>
          <w:szCs w:val="24"/>
          <w:vertAlign w:val="superscript"/>
        </w:rPr>
        <w:t>1</w:t>
      </w:r>
      <w:r w:rsidR="006F242C">
        <w:rPr>
          <w:rFonts w:ascii="Times New Roman" w:hAnsi="Times New Roman" w:cs="Times New Roman"/>
          <w:color w:val="000000"/>
          <w:sz w:val="24"/>
          <w:szCs w:val="24"/>
        </w:rPr>
        <w:t xml:space="preserve"> ja 3</w:t>
      </w:r>
      <w:r w:rsidR="006F242C" w:rsidRPr="006A09A1">
        <w:rPr>
          <w:rFonts w:ascii="Times New Roman" w:hAnsi="Times New Roman" w:cs="Times New Roman"/>
          <w:color w:val="000000"/>
          <w:sz w:val="24"/>
          <w:szCs w:val="24"/>
          <w:vertAlign w:val="superscript"/>
        </w:rPr>
        <w:t>2</w:t>
      </w:r>
      <w:r w:rsidR="006F242C">
        <w:rPr>
          <w:rFonts w:ascii="Times New Roman" w:hAnsi="Times New Roman" w:cs="Times New Roman"/>
          <w:color w:val="000000"/>
          <w:sz w:val="24"/>
          <w:szCs w:val="24"/>
        </w:rPr>
        <w:t xml:space="preserve"> näevad ette erisused teenistusrelvi käitleva </w:t>
      </w:r>
      <w:r w:rsidR="00800529">
        <w:rPr>
          <w:rFonts w:ascii="Times New Roman" w:hAnsi="Times New Roman" w:cs="Times New Roman"/>
          <w:color w:val="000000"/>
          <w:sz w:val="24"/>
          <w:szCs w:val="24"/>
        </w:rPr>
        <w:t xml:space="preserve">asutuse </w:t>
      </w:r>
      <w:r w:rsidR="006F242C">
        <w:rPr>
          <w:rFonts w:ascii="Times New Roman" w:hAnsi="Times New Roman" w:cs="Times New Roman"/>
          <w:color w:val="000000"/>
          <w:sz w:val="24"/>
          <w:szCs w:val="24"/>
        </w:rPr>
        <w:t>lasketiirule ja laskepaigale, mille kohaselt ei ole kinnise lasketiiru rajamisel vajalik KOV</w:t>
      </w:r>
      <w:r w:rsidR="0043175A">
        <w:rPr>
          <w:rFonts w:ascii="Times New Roman" w:hAnsi="Times New Roman" w:cs="Times New Roman"/>
          <w:color w:val="000000"/>
          <w:sz w:val="24"/>
          <w:szCs w:val="24"/>
        </w:rPr>
        <w:t>-i</w:t>
      </w:r>
      <w:r w:rsidR="006F242C">
        <w:rPr>
          <w:rFonts w:ascii="Times New Roman" w:hAnsi="Times New Roman" w:cs="Times New Roman"/>
          <w:color w:val="000000"/>
          <w:sz w:val="24"/>
          <w:szCs w:val="24"/>
        </w:rPr>
        <w:t xml:space="preserve"> nõusolek ning </w:t>
      </w:r>
      <w:r w:rsidR="008D16E3">
        <w:rPr>
          <w:rFonts w:ascii="Times New Roman" w:hAnsi="Times New Roman" w:cs="Times New Roman"/>
          <w:color w:val="000000"/>
          <w:sz w:val="24"/>
          <w:szCs w:val="24"/>
        </w:rPr>
        <w:t>lahtise ja poolkinnise</w:t>
      </w:r>
      <w:r w:rsidR="006F242C">
        <w:rPr>
          <w:rFonts w:ascii="Times New Roman" w:hAnsi="Times New Roman" w:cs="Times New Roman"/>
          <w:color w:val="000000"/>
          <w:sz w:val="24"/>
          <w:szCs w:val="24"/>
        </w:rPr>
        <w:t xml:space="preserve"> lasketiiru ja laskepai</w:t>
      </w:r>
      <w:r w:rsidR="008D16E3">
        <w:rPr>
          <w:rFonts w:ascii="Times New Roman" w:hAnsi="Times New Roman" w:cs="Times New Roman"/>
          <w:color w:val="000000"/>
          <w:sz w:val="24"/>
          <w:szCs w:val="24"/>
        </w:rPr>
        <w:t>ga</w:t>
      </w:r>
      <w:r w:rsidR="006F242C">
        <w:rPr>
          <w:rFonts w:ascii="Times New Roman" w:hAnsi="Times New Roman" w:cs="Times New Roman"/>
          <w:color w:val="000000"/>
          <w:sz w:val="24"/>
          <w:szCs w:val="24"/>
        </w:rPr>
        <w:t xml:space="preserve"> rajamiseks ei ole vajalik PPA kirjalik nõusolek</w:t>
      </w:r>
      <w:r w:rsidR="008D16E3">
        <w:rPr>
          <w:rFonts w:ascii="Times New Roman" w:hAnsi="Times New Roman" w:cs="Times New Roman"/>
          <w:color w:val="000000"/>
          <w:sz w:val="24"/>
          <w:szCs w:val="24"/>
        </w:rPr>
        <w:t>, vaid piisab PPA teavitamisest.</w:t>
      </w:r>
    </w:p>
    <w:p w14:paraId="279BE6D0" w14:textId="77777777" w:rsidR="00CF6534" w:rsidRDefault="00CF6534" w:rsidP="00CF6534">
      <w:pPr>
        <w:spacing w:after="0" w:line="240" w:lineRule="auto"/>
        <w:jc w:val="both"/>
        <w:rPr>
          <w:rFonts w:ascii="Times New Roman" w:hAnsi="Times New Roman" w:cs="Times New Roman"/>
          <w:color w:val="000000"/>
          <w:sz w:val="24"/>
          <w:szCs w:val="24"/>
        </w:rPr>
      </w:pPr>
    </w:p>
    <w:p w14:paraId="22F278A7" w14:textId="6A952C1C" w:rsidR="00CF6534" w:rsidRDefault="00CF6534" w:rsidP="00CF6534">
      <w:pPr>
        <w:spacing w:after="0" w:line="240" w:lineRule="auto"/>
        <w:jc w:val="both"/>
        <w:rPr>
          <w:rFonts w:ascii="Times New Roman" w:hAnsi="Times New Roman" w:cs="Times New Roman"/>
          <w:color w:val="000000"/>
          <w:sz w:val="24"/>
          <w:szCs w:val="24"/>
        </w:rPr>
      </w:pPr>
      <w:r w:rsidRPr="009612AD">
        <w:rPr>
          <w:rFonts w:ascii="Times New Roman" w:hAnsi="Times New Roman" w:cs="Times New Roman"/>
          <w:color w:val="000000"/>
          <w:sz w:val="24"/>
          <w:szCs w:val="24"/>
          <w:u w:val="single"/>
        </w:rPr>
        <w:t>Lõikes 4</w:t>
      </w:r>
      <w:r>
        <w:rPr>
          <w:rFonts w:ascii="Times New Roman" w:hAnsi="Times New Roman" w:cs="Times New Roman"/>
          <w:color w:val="000000"/>
          <w:sz w:val="24"/>
          <w:szCs w:val="24"/>
        </w:rPr>
        <w:t xml:space="preserve"> nähakse ette, et l</w:t>
      </w:r>
      <w:r w:rsidRPr="00890596">
        <w:rPr>
          <w:rFonts w:ascii="Times New Roman" w:hAnsi="Times New Roman" w:cs="Times New Roman"/>
          <w:color w:val="000000"/>
          <w:sz w:val="24"/>
          <w:szCs w:val="24"/>
        </w:rPr>
        <w:t>ahtisel või poolkinnisel harjutusalal võib ohuala puududa</w:t>
      </w:r>
      <w:r w:rsidR="009920D3">
        <w:rPr>
          <w:rFonts w:ascii="Times New Roman" w:hAnsi="Times New Roman" w:cs="Times New Roman"/>
          <w:color w:val="000000"/>
          <w:sz w:val="24"/>
          <w:szCs w:val="24"/>
        </w:rPr>
        <w:t>.</w:t>
      </w:r>
      <w:r w:rsidR="00BE2773">
        <w:rPr>
          <w:rFonts w:ascii="Times New Roman" w:hAnsi="Times New Roman" w:cs="Times New Roman"/>
          <w:color w:val="000000"/>
          <w:sz w:val="24"/>
          <w:szCs w:val="24"/>
        </w:rPr>
        <w:t xml:space="preserve"> </w:t>
      </w:r>
      <w:r w:rsidR="00D03A62">
        <w:rPr>
          <w:rFonts w:ascii="Times New Roman" w:hAnsi="Times New Roman" w:cs="Times New Roman"/>
          <w:color w:val="000000"/>
          <w:sz w:val="24"/>
          <w:szCs w:val="24"/>
        </w:rPr>
        <w:t>O</w:t>
      </w:r>
      <w:r>
        <w:rPr>
          <w:rFonts w:ascii="Times New Roman" w:hAnsi="Times New Roman" w:cs="Times New Roman"/>
          <w:color w:val="000000"/>
          <w:sz w:val="24"/>
          <w:szCs w:val="24"/>
        </w:rPr>
        <w:t>huala ei pea olema, sest vähem</w:t>
      </w:r>
      <w:r w:rsidR="00B863DB">
        <w:rPr>
          <w:rFonts w:ascii="Times New Roman" w:hAnsi="Times New Roman" w:cs="Times New Roman"/>
          <w:color w:val="000000"/>
          <w:sz w:val="24"/>
          <w:szCs w:val="24"/>
        </w:rPr>
        <w:t xml:space="preserve"> </w:t>
      </w:r>
      <w:r>
        <w:rPr>
          <w:rFonts w:ascii="Times New Roman" w:hAnsi="Times New Roman" w:cs="Times New Roman"/>
          <w:color w:val="000000"/>
          <w:sz w:val="24"/>
          <w:szCs w:val="24"/>
        </w:rPr>
        <w:t>kahjustavas harjutusrelvas kasutatavate kuulide lennukaugus ei ole suur ning väljudes harjutusalalt ei ohusta need inimese elu ega tervist.</w:t>
      </w:r>
    </w:p>
    <w:p w14:paraId="4B0B7642" w14:textId="77777777" w:rsidR="00CF6534" w:rsidRDefault="00CF6534" w:rsidP="00CF6534">
      <w:pPr>
        <w:spacing w:after="0" w:line="240" w:lineRule="auto"/>
        <w:jc w:val="both"/>
        <w:rPr>
          <w:rFonts w:ascii="Times New Roman" w:hAnsi="Times New Roman" w:cs="Times New Roman"/>
          <w:color w:val="000000"/>
          <w:sz w:val="24"/>
          <w:szCs w:val="24"/>
        </w:rPr>
      </w:pPr>
    </w:p>
    <w:p w14:paraId="11C4A8C8" w14:textId="07A5FCB8" w:rsidR="00CF6534" w:rsidRPr="0012561F" w:rsidRDefault="00CF6534" w:rsidP="00CF6534">
      <w:pPr>
        <w:spacing w:after="0" w:line="240" w:lineRule="auto"/>
        <w:jc w:val="both"/>
        <w:rPr>
          <w:rFonts w:ascii="Times New Roman" w:hAnsi="Times New Roman" w:cs="Times New Roman"/>
          <w:color w:val="000000"/>
          <w:sz w:val="24"/>
          <w:szCs w:val="24"/>
        </w:rPr>
      </w:pPr>
      <w:r w:rsidRPr="00AE7957">
        <w:rPr>
          <w:rFonts w:ascii="Times New Roman" w:hAnsi="Times New Roman" w:cs="Times New Roman"/>
          <w:color w:val="000000"/>
          <w:sz w:val="24"/>
          <w:szCs w:val="24"/>
        </w:rPr>
        <w:t xml:space="preserve">Eelnõuga määrusesse nr 12 lisatavas </w:t>
      </w:r>
      <w:r w:rsidRPr="00807ECB">
        <w:rPr>
          <w:rFonts w:ascii="Times New Roman" w:hAnsi="Times New Roman" w:cs="Times New Roman"/>
          <w:b/>
          <w:bCs/>
          <w:color w:val="000000"/>
          <w:sz w:val="24"/>
          <w:szCs w:val="24"/>
        </w:rPr>
        <w:t>§-s 9</w:t>
      </w:r>
      <w:r w:rsidRPr="00807ECB">
        <w:rPr>
          <w:rFonts w:ascii="Times New Roman" w:hAnsi="Times New Roman" w:cs="Times New Roman"/>
          <w:b/>
          <w:bCs/>
          <w:color w:val="000000"/>
          <w:sz w:val="24"/>
          <w:szCs w:val="24"/>
          <w:vertAlign w:val="superscript"/>
        </w:rPr>
        <w:t>2</w:t>
      </w:r>
      <w:r w:rsidRPr="00AE7957">
        <w:rPr>
          <w:rFonts w:ascii="Times New Roman" w:hAnsi="Times New Roman" w:cs="Times New Roman"/>
          <w:color w:val="000000"/>
          <w:sz w:val="24"/>
          <w:szCs w:val="24"/>
        </w:rPr>
        <w:t xml:space="preserve"> nähakse ette teenistusrelvi käitleva asutuse lasketiiru ja laskepaiga </w:t>
      </w:r>
      <w:r w:rsidR="00B863DB">
        <w:rPr>
          <w:rFonts w:ascii="Times New Roman" w:hAnsi="Times New Roman" w:cs="Times New Roman"/>
          <w:color w:val="000000"/>
          <w:sz w:val="24"/>
          <w:szCs w:val="24"/>
        </w:rPr>
        <w:t xml:space="preserve">ohutusnõuetele vastavuse </w:t>
      </w:r>
      <w:r w:rsidRPr="00AE7957">
        <w:rPr>
          <w:rFonts w:ascii="Times New Roman" w:hAnsi="Times New Roman" w:cs="Times New Roman"/>
          <w:color w:val="000000"/>
          <w:sz w:val="24"/>
          <w:szCs w:val="24"/>
        </w:rPr>
        <w:t xml:space="preserve">kontrollimine. </w:t>
      </w:r>
      <w:r>
        <w:rPr>
          <w:rFonts w:ascii="Times New Roman" w:hAnsi="Times New Roman" w:cs="Times New Roman"/>
          <w:color w:val="000000"/>
          <w:sz w:val="24"/>
          <w:szCs w:val="24"/>
        </w:rPr>
        <w:t>Eelnõuga 737 SE</w:t>
      </w:r>
      <w:r w:rsidRPr="0012561F">
        <w:rPr>
          <w:rFonts w:ascii="Times New Roman" w:hAnsi="Times New Roman" w:cs="Times New Roman"/>
          <w:color w:val="000000"/>
          <w:sz w:val="24"/>
          <w:szCs w:val="24"/>
        </w:rPr>
        <w:t xml:space="preserve"> tunnistati kehtetuks RelvS-i § 84</w:t>
      </w:r>
      <w:r w:rsidRPr="0012561F">
        <w:rPr>
          <w:rFonts w:ascii="Times New Roman" w:hAnsi="Times New Roman" w:cs="Times New Roman"/>
          <w:color w:val="000000"/>
          <w:sz w:val="24"/>
          <w:szCs w:val="24"/>
          <w:vertAlign w:val="superscript"/>
        </w:rPr>
        <w:t>1</w:t>
      </w:r>
      <w:r w:rsidRPr="0012561F">
        <w:rPr>
          <w:rFonts w:ascii="Times New Roman" w:hAnsi="Times New Roman" w:cs="Times New Roman"/>
          <w:color w:val="000000"/>
          <w:sz w:val="24"/>
          <w:szCs w:val="24"/>
        </w:rPr>
        <w:t>, kus oli sätestatud teenistusrelvi käitleva asutuse lasketiir ja laskepaik ning antud siseministrile volitusnorm teenistusrelvi käitleva asutuse lasketiirule ja laskepaigale nõuete kehtestamiseks. Kuna nähti, et määruses nr 12 sätestatud nõudeid on võimalik kohaldada ka teenistusrelvi käitlevale asutusele, loobuti neile eraldi nõuete kehtestamisest</w:t>
      </w:r>
      <w:r>
        <w:rPr>
          <w:rFonts w:ascii="Times New Roman" w:hAnsi="Times New Roman" w:cs="Times New Roman"/>
          <w:color w:val="000000"/>
          <w:sz w:val="24"/>
          <w:szCs w:val="24"/>
        </w:rPr>
        <w:t>. N</w:t>
      </w:r>
      <w:r w:rsidRPr="0012561F">
        <w:rPr>
          <w:rFonts w:ascii="Times New Roman" w:hAnsi="Times New Roman" w:cs="Times New Roman"/>
          <w:color w:val="000000"/>
          <w:sz w:val="24"/>
          <w:szCs w:val="24"/>
        </w:rPr>
        <w:t>ähti ette, et RelvS-i §-s 84 kehtestatud nõuded, sealhulgas määrus nr 12, kehtivad ka teenistusrelvi käitlevale asutustele.</w:t>
      </w:r>
      <w:r>
        <w:rPr>
          <w:rFonts w:ascii="Times New Roman" w:hAnsi="Times New Roman" w:cs="Times New Roman"/>
          <w:color w:val="000000"/>
          <w:sz w:val="24"/>
          <w:szCs w:val="24"/>
        </w:rPr>
        <w:t xml:space="preserve"> </w:t>
      </w:r>
    </w:p>
    <w:p w14:paraId="408BBC39" w14:textId="77777777" w:rsidR="00CF6534" w:rsidRDefault="00CF6534" w:rsidP="00CF6534">
      <w:pPr>
        <w:spacing w:after="0" w:line="240" w:lineRule="auto"/>
        <w:jc w:val="both"/>
        <w:rPr>
          <w:rFonts w:ascii="Times New Roman" w:hAnsi="Times New Roman" w:cs="Times New Roman"/>
          <w:color w:val="000000"/>
          <w:sz w:val="24"/>
          <w:szCs w:val="24"/>
        </w:rPr>
      </w:pPr>
    </w:p>
    <w:p w14:paraId="4BC0C00E" w14:textId="77777777" w:rsidR="00CF6534" w:rsidRPr="00AE7957" w:rsidRDefault="00CF6534" w:rsidP="00CF6534">
      <w:pPr>
        <w:spacing w:after="0" w:line="240" w:lineRule="auto"/>
        <w:jc w:val="both"/>
        <w:rPr>
          <w:rFonts w:ascii="Times New Roman" w:eastAsia="Times New Roman" w:hAnsi="Times New Roman" w:cs="Times New Roman"/>
          <w:color w:val="000000"/>
          <w:sz w:val="24"/>
          <w:szCs w:val="24"/>
        </w:rPr>
      </w:pPr>
      <w:r w:rsidRPr="00AE7957">
        <w:rPr>
          <w:rFonts w:ascii="Times New Roman" w:eastAsia="Times New Roman" w:hAnsi="Times New Roman" w:cs="Times New Roman"/>
          <w:color w:val="000000"/>
          <w:sz w:val="24"/>
          <w:szCs w:val="24"/>
        </w:rPr>
        <w:t>Määruse nr 12 § 18 lõike 1 kohaselt vastutab lasketiiru või laskepaiga määruses sätestatud ohutusnõuetele vastamise eest laskmise eest vastutav isik. RelvS-i § 88 lõike 1 kohaselt teeb riiklikku järelevalvet tsiviillasketiirude ja -laskepaikade ohutusnõuetele vastavuse üle PPA ametnik. Sama paragrahvi lõige 2 sätestab, et haldusjärelevalvet teenistusrelvade ja sõjaväerelvade käitlemise ning teenistusrelvi käitleva asutuse laskepaiga ja lasketiiru üle teostavad ministeeriumid oma valitsemisalas. RelvS-is ei ole sätestatud, kes ja kuidas teenistusrelvi käitleva asutuse lasketiiru ohutusnõuetele vastamise üle järelevalvet teeb.</w:t>
      </w:r>
    </w:p>
    <w:p w14:paraId="3C94C1C3" w14:textId="77777777" w:rsidR="00CF6534" w:rsidRPr="00AE7957" w:rsidRDefault="00CF6534" w:rsidP="00CF6534">
      <w:pPr>
        <w:spacing w:after="0" w:line="240" w:lineRule="auto"/>
        <w:jc w:val="both"/>
        <w:rPr>
          <w:rFonts w:ascii="Times New Roman" w:eastAsia="Times New Roman" w:hAnsi="Times New Roman" w:cs="Times New Roman"/>
          <w:color w:val="000000"/>
          <w:sz w:val="24"/>
          <w:szCs w:val="24"/>
        </w:rPr>
      </w:pPr>
    </w:p>
    <w:p w14:paraId="31DA262A" w14:textId="77777777" w:rsidR="00CF6534" w:rsidRPr="0025781D" w:rsidRDefault="00CF6534" w:rsidP="00CF6534">
      <w:pPr>
        <w:spacing w:after="0" w:line="240" w:lineRule="auto"/>
        <w:jc w:val="both"/>
        <w:rPr>
          <w:rFonts w:ascii="Times New Roman" w:hAnsi="Times New Roman" w:cs="Times New Roman"/>
          <w:color w:val="000000"/>
          <w:sz w:val="24"/>
          <w:szCs w:val="24"/>
        </w:rPr>
      </w:pPr>
      <w:r w:rsidRPr="00AE7957">
        <w:rPr>
          <w:rFonts w:ascii="Times New Roman" w:hAnsi="Times New Roman" w:cs="Times New Roman"/>
          <w:color w:val="000000"/>
          <w:sz w:val="24"/>
          <w:szCs w:val="24"/>
        </w:rPr>
        <w:t>Iga haldusorgan tegutseb oma</w:t>
      </w:r>
      <w:r w:rsidRPr="0025781D">
        <w:rPr>
          <w:rFonts w:ascii="Times New Roman" w:hAnsi="Times New Roman" w:cs="Times New Roman"/>
          <w:color w:val="000000"/>
          <w:sz w:val="24"/>
          <w:szCs w:val="24"/>
        </w:rPr>
        <w:t xml:space="preserve"> pädevuse piires, s.t täidab talle seadusega või selle alusel seatud ülesandeid. Vabariigi Valitsuse seaduse (edaspidi </w:t>
      </w:r>
      <w:r w:rsidRPr="0025781D">
        <w:rPr>
          <w:rFonts w:ascii="Times New Roman" w:hAnsi="Times New Roman" w:cs="Times New Roman"/>
          <w:i/>
          <w:iCs/>
          <w:color w:val="000000"/>
          <w:sz w:val="24"/>
          <w:szCs w:val="24"/>
        </w:rPr>
        <w:t>VVS</w:t>
      </w:r>
      <w:r w:rsidRPr="0025781D">
        <w:rPr>
          <w:rFonts w:ascii="Times New Roman" w:hAnsi="Times New Roman" w:cs="Times New Roman"/>
          <w:color w:val="000000"/>
          <w:sz w:val="24"/>
          <w:szCs w:val="24"/>
        </w:rPr>
        <w:t xml:space="preserve">) § 93 lõike 1 kohaselt korraldatakse valitsusasutuste ja nende hallatavate riigiasutuste tegevuse seaduslikkuse ja otstarbekuse tagamiseks teenistuslikku järelevalvet. Teenistusliku järelevalve korraldamine on Vabariigi Valitsuse ja valitsusasutuste kohustus. Teenistuslik järelevalve põhineb haldusorganite </w:t>
      </w:r>
      <w:r w:rsidRPr="0025781D">
        <w:rPr>
          <w:rFonts w:ascii="Times New Roman" w:hAnsi="Times New Roman" w:cs="Times New Roman"/>
          <w:color w:val="000000"/>
          <w:sz w:val="24"/>
          <w:szCs w:val="24"/>
        </w:rPr>
        <w:lastRenderedPageBreak/>
        <w:t>subordinatiivsel (hierarhilisel) süsteemil haldusekandja sees. Kes kelle üle teenistuslikku järelevalvet teostab, sätestab riigi kui haldusekandja puhul VVS.</w:t>
      </w:r>
    </w:p>
    <w:p w14:paraId="18F6E84F" w14:textId="77777777" w:rsidR="00CF6534" w:rsidRPr="0025781D" w:rsidRDefault="00CF6534" w:rsidP="00CF6534">
      <w:pPr>
        <w:spacing w:after="0" w:line="240" w:lineRule="auto"/>
        <w:jc w:val="both"/>
        <w:rPr>
          <w:rFonts w:ascii="Times New Roman" w:hAnsi="Times New Roman" w:cs="Times New Roman"/>
          <w:color w:val="000000"/>
          <w:sz w:val="24"/>
          <w:szCs w:val="24"/>
        </w:rPr>
      </w:pPr>
    </w:p>
    <w:p w14:paraId="533AEA60" w14:textId="77777777" w:rsidR="00CF6534" w:rsidRDefault="00CF6534" w:rsidP="00CF6534">
      <w:pPr>
        <w:spacing w:after="0" w:line="240" w:lineRule="auto"/>
        <w:jc w:val="both"/>
        <w:rPr>
          <w:rFonts w:ascii="Times New Roman" w:hAnsi="Times New Roman" w:cs="Times New Roman"/>
          <w:sz w:val="24"/>
          <w:szCs w:val="24"/>
        </w:rPr>
      </w:pPr>
      <w:r w:rsidRPr="008628EF">
        <w:rPr>
          <w:rFonts w:ascii="Times New Roman" w:hAnsi="Times New Roman" w:cs="Times New Roman"/>
          <w:color w:val="000000"/>
          <w:sz w:val="24"/>
          <w:szCs w:val="24"/>
        </w:rPr>
        <w:t xml:space="preserve">VVS näeb § 95 lõikes 1 ette, et minister valvab ministeeriumi struktuuriüksuste, ministeeriumi valitsemisala valitsusasutuste ja nende ametiisikute, samuti muude ministeeriumi hallatavate riigiasutuste tegevuse seaduslikkuse ja otstarbekuse üle. </w:t>
      </w:r>
      <w:r w:rsidRPr="008628EF">
        <w:rPr>
          <w:rFonts w:ascii="Times New Roman" w:hAnsi="Times New Roman" w:cs="Times New Roman"/>
          <w:sz w:val="24"/>
          <w:szCs w:val="24"/>
        </w:rPr>
        <w:t>VVS § 96 lõike 1 kohaselt teostab ministeeriumi ameti ja inspektsiooni peadirektor teenistuslikku järelevalvet ameti ja inspektsiooni kohalike asutuste ja nende ametiisikute tegevuse üle ministri poolt määratud ulatuses ja korras.</w:t>
      </w:r>
    </w:p>
    <w:p w14:paraId="163E5040" w14:textId="77777777" w:rsidR="00CF6534" w:rsidRPr="008628EF" w:rsidRDefault="00CF6534" w:rsidP="00CF6534">
      <w:pPr>
        <w:spacing w:after="0" w:line="240" w:lineRule="auto"/>
        <w:jc w:val="both"/>
        <w:rPr>
          <w:rFonts w:ascii="Times New Roman" w:hAnsi="Times New Roman" w:cs="Times New Roman"/>
          <w:sz w:val="24"/>
          <w:szCs w:val="24"/>
        </w:rPr>
      </w:pPr>
    </w:p>
    <w:p w14:paraId="6F9965E3" w14:textId="77777777" w:rsidR="00CF6534" w:rsidRDefault="00CF6534" w:rsidP="00CF6534">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Eeltoodust tulenevalt ja s</w:t>
      </w:r>
      <w:r w:rsidRPr="0025781D">
        <w:rPr>
          <w:rFonts w:ascii="Times New Roman" w:hAnsi="Times New Roman" w:cs="Times New Roman"/>
          <w:color w:val="000000"/>
          <w:sz w:val="24"/>
          <w:szCs w:val="24"/>
        </w:rPr>
        <w:t xml:space="preserve">elleks, et </w:t>
      </w:r>
      <w:r>
        <w:rPr>
          <w:rFonts w:ascii="Times New Roman" w:hAnsi="Times New Roman" w:cs="Times New Roman"/>
          <w:color w:val="000000"/>
          <w:sz w:val="24"/>
          <w:szCs w:val="24"/>
        </w:rPr>
        <w:t>tagada paremini teenistusrelvi käitlevate asutuste lasketiirude ja laskepaikade vastavus määruse nr 12 nõuetele, on vajalik näha ette kontrollimehhanism.</w:t>
      </w:r>
    </w:p>
    <w:p w14:paraId="6AE6AFF8" w14:textId="77777777" w:rsidR="00CF6534" w:rsidRPr="00AE7957" w:rsidRDefault="00CF6534" w:rsidP="00CF6534">
      <w:pPr>
        <w:spacing w:after="0" w:line="240" w:lineRule="auto"/>
        <w:jc w:val="both"/>
        <w:rPr>
          <w:rFonts w:ascii="Times New Roman" w:hAnsi="Times New Roman" w:cs="Times New Roman"/>
          <w:color w:val="000000"/>
          <w:sz w:val="24"/>
          <w:szCs w:val="24"/>
        </w:rPr>
      </w:pPr>
    </w:p>
    <w:p w14:paraId="2EF9BCB3" w14:textId="7B31F0F9" w:rsidR="00CF6534" w:rsidRDefault="00CF6534" w:rsidP="00CF6534">
      <w:pPr>
        <w:spacing w:after="0" w:line="240" w:lineRule="auto"/>
        <w:jc w:val="both"/>
        <w:rPr>
          <w:rFonts w:ascii="Times New Roman" w:hAnsi="Times New Roman" w:cs="Times New Roman"/>
          <w:color w:val="000000"/>
          <w:sz w:val="24"/>
          <w:szCs w:val="24"/>
        </w:rPr>
      </w:pPr>
      <w:r w:rsidRPr="00AE7957">
        <w:rPr>
          <w:rFonts w:ascii="Times New Roman" w:hAnsi="Times New Roman" w:cs="Times New Roman"/>
          <w:color w:val="000000"/>
          <w:sz w:val="24"/>
          <w:szCs w:val="24"/>
          <w:u w:val="single"/>
        </w:rPr>
        <w:t>Lõikes 1</w:t>
      </w:r>
      <w:r w:rsidRPr="00AE7957">
        <w:rPr>
          <w:rFonts w:ascii="Times New Roman" w:hAnsi="Times New Roman" w:cs="Times New Roman"/>
          <w:color w:val="000000"/>
          <w:sz w:val="24"/>
          <w:szCs w:val="24"/>
        </w:rPr>
        <w:t xml:space="preserve"> nähakse ette, et teenistusrelvi käitlev asutus peab oma lasketiiru ja laskepaiga vastavust kontrollima vähemalt üks kord aastas.</w:t>
      </w:r>
      <w:r>
        <w:rPr>
          <w:rFonts w:ascii="Times New Roman" w:hAnsi="Times New Roman" w:cs="Times New Roman"/>
          <w:color w:val="000000"/>
          <w:sz w:val="24"/>
          <w:szCs w:val="24"/>
        </w:rPr>
        <w:t xml:space="preserve"> </w:t>
      </w:r>
      <w:r w:rsidRPr="00011219">
        <w:rPr>
          <w:rFonts w:ascii="Times New Roman" w:hAnsi="Times New Roman" w:cs="Times New Roman"/>
          <w:color w:val="000000"/>
          <w:sz w:val="24"/>
          <w:szCs w:val="24"/>
        </w:rPr>
        <w:t>Selle eesmärk on tagada lasketiirude ja laskepaikade pidev ohutus ja nõuetekohane vastavus kehtivatele standarditele. Regulaarne kontroll hoiab ära võimalikud ohud ning kindlustab, et teenistusrelvi käsitletakse turvalises keskkonnas.</w:t>
      </w:r>
      <w:r>
        <w:rPr>
          <w:rFonts w:ascii="Times New Roman" w:hAnsi="Times New Roman" w:cs="Times New Roman"/>
          <w:color w:val="000000"/>
          <w:sz w:val="24"/>
          <w:szCs w:val="24"/>
        </w:rPr>
        <w:t xml:space="preserve"> Kuna teenistusrelvi käitlevate asutuste lasketiirude nõuetele vastavuse osas ei näe RelvS ette sellist järelevalvet nagu eraõiguslike isikute lasketiirudele ja laskepaikadele</w:t>
      </w:r>
      <w:r>
        <w:rPr>
          <w:rStyle w:val="Allmrkuseviide"/>
          <w:rFonts w:ascii="Times New Roman" w:hAnsi="Times New Roman" w:cs="Times New Roman"/>
          <w:color w:val="000000"/>
          <w:sz w:val="24"/>
          <w:szCs w:val="24"/>
        </w:rPr>
        <w:footnoteReference w:id="6"/>
      </w:r>
      <w:r>
        <w:rPr>
          <w:rFonts w:ascii="Times New Roman" w:hAnsi="Times New Roman" w:cs="Times New Roman"/>
          <w:color w:val="000000"/>
          <w:sz w:val="24"/>
          <w:szCs w:val="24"/>
        </w:rPr>
        <w:t>, siis on mõistlik nendele siin määruses täiendav kontrollinõue ette näha</w:t>
      </w:r>
      <w:r w:rsidRPr="00AE7957">
        <w:rPr>
          <w:rFonts w:ascii="Times New Roman" w:hAnsi="Times New Roman" w:cs="Times New Roman"/>
          <w:color w:val="000000"/>
          <w:sz w:val="24"/>
          <w:szCs w:val="24"/>
        </w:rPr>
        <w:t>.</w:t>
      </w:r>
      <w:r>
        <w:rPr>
          <w:rFonts w:ascii="Times New Roman" w:hAnsi="Times New Roman" w:cs="Times New Roman"/>
          <w:color w:val="000000"/>
          <w:sz w:val="24"/>
          <w:szCs w:val="24"/>
        </w:rPr>
        <w:t xml:space="preserve"> Samasugune ajaperiood on ette nähtud ka määruses nr 19, mille </w:t>
      </w:r>
      <w:r w:rsidRPr="00B7066D">
        <w:rPr>
          <w:rFonts w:ascii="Times New Roman" w:hAnsi="Times New Roman" w:cs="Times New Roman"/>
          <w:color w:val="000000"/>
          <w:sz w:val="24"/>
          <w:szCs w:val="24"/>
        </w:rPr>
        <w:t>§ 8 lõike 5 kohaselt kontrollib asutus tulirelva, elektrišokirelva, laskemoona ja lahingumoona käitlemise nõuete ja hoiutingimuste täitmist vähemalt üks kord aastas.</w:t>
      </w:r>
    </w:p>
    <w:p w14:paraId="3DC8DF64" w14:textId="77777777" w:rsidR="00CF6534" w:rsidRPr="00AE7957" w:rsidRDefault="00CF6534" w:rsidP="00CF6534">
      <w:pPr>
        <w:spacing w:after="0" w:line="240" w:lineRule="auto"/>
        <w:jc w:val="both"/>
        <w:rPr>
          <w:rFonts w:ascii="Times New Roman" w:hAnsi="Times New Roman" w:cs="Times New Roman"/>
          <w:color w:val="000000"/>
          <w:sz w:val="24"/>
          <w:szCs w:val="24"/>
        </w:rPr>
      </w:pPr>
    </w:p>
    <w:p w14:paraId="5E2EDA4A" w14:textId="77777777" w:rsidR="00CF6534" w:rsidRPr="0025781D" w:rsidRDefault="00CF6534" w:rsidP="00CF6534">
      <w:pPr>
        <w:spacing w:after="0" w:line="240" w:lineRule="auto"/>
        <w:jc w:val="both"/>
        <w:rPr>
          <w:rFonts w:ascii="Times New Roman" w:hAnsi="Times New Roman" w:cs="Times New Roman"/>
          <w:sz w:val="24"/>
          <w:szCs w:val="24"/>
        </w:rPr>
      </w:pPr>
      <w:r w:rsidRPr="00AE7957">
        <w:rPr>
          <w:rFonts w:ascii="Times New Roman" w:hAnsi="Times New Roman" w:cs="Times New Roman"/>
          <w:color w:val="000000"/>
          <w:sz w:val="24"/>
          <w:szCs w:val="24"/>
          <w:u w:val="single"/>
        </w:rPr>
        <w:t>Lõikes</w:t>
      </w:r>
      <w:r>
        <w:rPr>
          <w:rFonts w:ascii="Times New Roman" w:hAnsi="Times New Roman" w:cs="Times New Roman"/>
          <w:color w:val="000000"/>
          <w:sz w:val="24"/>
          <w:szCs w:val="24"/>
          <w:u w:val="single"/>
        </w:rPr>
        <w:t xml:space="preserve"> </w:t>
      </w:r>
      <w:r w:rsidRPr="00AE7957">
        <w:rPr>
          <w:rFonts w:ascii="Times New Roman" w:hAnsi="Times New Roman" w:cs="Times New Roman"/>
          <w:color w:val="000000"/>
          <w:sz w:val="24"/>
          <w:szCs w:val="24"/>
          <w:u w:val="single"/>
        </w:rPr>
        <w:t>2</w:t>
      </w:r>
      <w:r w:rsidRPr="00AE7957">
        <w:rPr>
          <w:rFonts w:ascii="Times New Roman" w:hAnsi="Times New Roman" w:cs="Times New Roman"/>
          <w:color w:val="000000"/>
          <w:sz w:val="24"/>
          <w:szCs w:val="24"/>
        </w:rPr>
        <w:t xml:space="preserve"> nähakse ette, et selle kontrolli tulemusest teavitab asutus RelvS-i § 88 lõike 2 punktides 1 või 3–5 nimetatud asutust viivitamata. </w:t>
      </w:r>
      <w:r>
        <w:rPr>
          <w:rFonts w:ascii="Times New Roman" w:hAnsi="Times New Roman" w:cs="Times New Roman"/>
          <w:color w:val="000000"/>
          <w:sz w:val="24"/>
          <w:szCs w:val="24"/>
        </w:rPr>
        <w:t xml:space="preserve">Selleks, et </w:t>
      </w:r>
      <w:r w:rsidRPr="0025781D">
        <w:rPr>
          <w:rFonts w:ascii="Times New Roman" w:hAnsi="Times New Roman" w:cs="Times New Roman"/>
          <w:color w:val="000000"/>
          <w:sz w:val="24"/>
          <w:szCs w:val="24"/>
        </w:rPr>
        <w:t xml:space="preserve">ministeeriumid saaksid paremini teha teenistuslikku järelevalvet oma valitsemisalas </w:t>
      </w:r>
      <w:r>
        <w:rPr>
          <w:rFonts w:ascii="Times New Roman" w:hAnsi="Times New Roman" w:cs="Times New Roman"/>
          <w:color w:val="000000"/>
          <w:sz w:val="24"/>
          <w:szCs w:val="24"/>
        </w:rPr>
        <w:t>lasketiirude ja laskepaikade</w:t>
      </w:r>
      <w:r w:rsidRPr="0025781D">
        <w:rPr>
          <w:rFonts w:ascii="Times New Roman" w:hAnsi="Times New Roman" w:cs="Times New Roman"/>
          <w:color w:val="000000"/>
          <w:sz w:val="24"/>
          <w:szCs w:val="24"/>
        </w:rPr>
        <w:t xml:space="preserve"> seaduslikkuse ja otstarbekuse üle, nähakse eelnõuga ette ministeeriumi teavitamine asutuse läbiviidud kontrolli tulemusest.</w:t>
      </w:r>
      <w:r>
        <w:rPr>
          <w:rFonts w:ascii="Times New Roman" w:hAnsi="Times New Roman" w:cs="Times New Roman"/>
          <w:color w:val="000000"/>
          <w:sz w:val="24"/>
          <w:szCs w:val="24"/>
        </w:rPr>
        <w:t xml:space="preserve"> </w:t>
      </w:r>
      <w:r w:rsidRPr="0025781D">
        <w:rPr>
          <w:rFonts w:ascii="Times New Roman" w:hAnsi="Times New Roman" w:cs="Times New Roman"/>
          <w:color w:val="000000"/>
          <w:sz w:val="24"/>
          <w:szCs w:val="24"/>
        </w:rPr>
        <w:t xml:space="preserve">Muudatus ei puuduta Kaitseministeeriumi poolt Kaitseväe ja Kaitseliidu </w:t>
      </w:r>
      <w:r>
        <w:rPr>
          <w:rFonts w:ascii="Times New Roman" w:hAnsi="Times New Roman" w:cs="Times New Roman"/>
          <w:color w:val="000000"/>
          <w:sz w:val="24"/>
          <w:szCs w:val="24"/>
        </w:rPr>
        <w:t xml:space="preserve">lasketiiru ja harjutusvälja </w:t>
      </w:r>
      <w:r w:rsidRPr="0025781D">
        <w:rPr>
          <w:rFonts w:ascii="Times New Roman" w:hAnsi="Times New Roman" w:cs="Times New Roman"/>
          <w:color w:val="000000"/>
          <w:sz w:val="24"/>
          <w:szCs w:val="24"/>
        </w:rPr>
        <w:t xml:space="preserve">üle teostatavat järelevalvet. </w:t>
      </w:r>
      <w:r w:rsidRPr="0025781D">
        <w:rPr>
          <w:rFonts w:ascii="Times New Roman" w:hAnsi="Times New Roman" w:cs="Times New Roman"/>
          <w:sz w:val="24"/>
          <w:szCs w:val="24"/>
        </w:rPr>
        <w:t>Kaitseministeeriumi valitsemisala asutustel on sõjaväerelvad ja neile ei kohaldata määrust nr 1</w:t>
      </w:r>
      <w:r>
        <w:rPr>
          <w:rFonts w:ascii="Times New Roman" w:hAnsi="Times New Roman" w:cs="Times New Roman"/>
          <w:sz w:val="24"/>
          <w:szCs w:val="24"/>
        </w:rPr>
        <w:t>2</w:t>
      </w:r>
      <w:r w:rsidRPr="0025781D">
        <w:rPr>
          <w:rFonts w:ascii="Times New Roman" w:hAnsi="Times New Roman" w:cs="Times New Roman"/>
          <w:sz w:val="24"/>
          <w:szCs w:val="24"/>
        </w:rPr>
        <w:t xml:space="preserve">. Neile kohaldub kaitseministri </w:t>
      </w:r>
      <w:r>
        <w:rPr>
          <w:rFonts w:ascii="Times New Roman" w:hAnsi="Times New Roman" w:cs="Times New Roman"/>
          <w:sz w:val="24"/>
          <w:szCs w:val="24"/>
        </w:rPr>
        <w:t>28</w:t>
      </w:r>
      <w:r w:rsidRPr="0025781D">
        <w:rPr>
          <w:rFonts w:ascii="Times New Roman" w:hAnsi="Times New Roman" w:cs="Times New Roman"/>
          <w:sz w:val="24"/>
          <w:szCs w:val="24"/>
        </w:rPr>
        <w:t xml:space="preserve">. </w:t>
      </w:r>
      <w:r>
        <w:rPr>
          <w:rFonts w:ascii="Times New Roman" w:hAnsi="Times New Roman" w:cs="Times New Roman"/>
          <w:sz w:val="24"/>
          <w:szCs w:val="24"/>
        </w:rPr>
        <w:t>detsembri</w:t>
      </w:r>
      <w:r w:rsidRPr="0025781D">
        <w:rPr>
          <w:rFonts w:ascii="Times New Roman" w:hAnsi="Times New Roman" w:cs="Times New Roman"/>
          <w:sz w:val="24"/>
          <w:szCs w:val="24"/>
        </w:rPr>
        <w:t xml:space="preserve"> 201</w:t>
      </w:r>
      <w:r>
        <w:rPr>
          <w:rFonts w:ascii="Times New Roman" w:hAnsi="Times New Roman" w:cs="Times New Roman"/>
          <w:sz w:val="24"/>
          <w:szCs w:val="24"/>
        </w:rPr>
        <w:t>0</w:t>
      </w:r>
      <w:r w:rsidRPr="0025781D">
        <w:rPr>
          <w:rFonts w:ascii="Times New Roman" w:hAnsi="Times New Roman" w:cs="Times New Roman"/>
          <w:sz w:val="24"/>
          <w:szCs w:val="24"/>
        </w:rPr>
        <w:t xml:space="preserve">. aasta määrus nr </w:t>
      </w:r>
      <w:r>
        <w:rPr>
          <w:rFonts w:ascii="Times New Roman" w:hAnsi="Times New Roman" w:cs="Times New Roman"/>
          <w:sz w:val="24"/>
          <w:szCs w:val="24"/>
        </w:rPr>
        <w:t>26</w:t>
      </w:r>
      <w:r w:rsidRPr="0025781D">
        <w:rPr>
          <w:rFonts w:ascii="Times New Roman" w:hAnsi="Times New Roman" w:cs="Times New Roman"/>
          <w:sz w:val="24"/>
          <w:szCs w:val="24"/>
        </w:rPr>
        <w:t xml:space="preserve"> „</w:t>
      </w:r>
      <w:hyperlink r:id="rId20" w:history="1">
        <w:r w:rsidRPr="008B6C56">
          <w:rPr>
            <w:rStyle w:val="Hperlink"/>
            <w:rFonts w:ascii="Times New Roman" w:hAnsi="Times New Roman" w:cs="Times New Roman"/>
            <w:sz w:val="24"/>
            <w:szCs w:val="24"/>
          </w:rPr>
          <w:t>Kaitseväe ja Kaitseliidu harjutusväljale ja lasketiirule esitatavad nõuded ja kasutamise kord</w:t>
        </w:r>
      </w:hyperlink>
      <w:r w:rsidRPr="0025781D">
        <w:rPr>
          <w:rFonts w:ascii="Times New Roman" w:hAnsi="Times New Roman" w:cs="Times New Roman"/>
          <w:sz w:val="24"/>
          <w:szCs w:val="24"/>
        </w:rPr>
        <w:t xml:space="preserve">“. </w:t>
      </w:r>
    </w:p>
    <w:p w14:paraId="4679365A" w14:textId="77777777" w:rsidR="00CF6534" w:rsidRDefault="00CF6534" w:rsidP="00CF6534">
      <w:pPr>
        <w:spacing w:after="0" w:line="240" w:lineRule="auto"/>
        <w:jc w:val="both"/>
        <w:rPr>
          <w:rFonts w:ascii="Times New Roman" w:hAnsi="Times New Roman" w:cs="Times New Roman"/>
          <w:sz w:val="24"/>
          <w:szCs w:val="24"/>
        </w:rPr>
      </w:pPr>
    </w:p>
    <w:p w14:paraId="332702FF" w14:textId="77777777" w:rsidR="00CF6534" w:rsidRPr="0025781D" w:rsidRDefault="00CF6534" w:rsidP="00CF65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Lisaks Kaitseministeeriumile, ei puuduta muudatus </w:t>
      </w:r>
      <w:commentRangeStart w:id="3"/>
      <w:r>
        <w:rPr>
          <w:rFonts w:ascii="Times New Roman" w:hAnsi="Times New Roman" w:cs="Times New Roman"/>
          <w:sz w:val="24"/>
          <w:szCs w:val="24"/>
        </w:rPr>
        <w:t>Justiitsministeeriumi</w:t>
      </w:r>
      <w:commentRangeEnd w:id="3"/>
      <w:r w:rsidR="001D1DC7">
        <w:rPr>
          <w:rStyle w:val="Kommentaariviide"/>
        </w:rPr>
        <w:commentReference w:id="3"/>
      </w:r>
      <w:r>
        <w:rPr>
          <w:rFonts w:ascii="Times New Roman" w:hAnsi="Times New Roman" w:cs="Times New Roman"/>
          <w:sz w:val="24"/>
          <w:szCs w:val="24"/>
        </w:rPr>
        <w:t xml:space="preserve"> teostatavat järelevalvet </w:t>
      </w:r>
      <w:r w:rsidRPr="006C72F3">
        <w:rPr>
          <w:rFonts w:ascii="Times New Roman" w:hAnsi="Times New Roman" w:cs="Times New Roman"/>
          <w:sz w:val="24"/>
          <w:szCs w:val="24"/>
        </w:rPr>
        <w:t>kohaliku omavalitsuse organ</w:t>
      </w:r>
      <w:r>
        <w:rPr>
          <w:rFonts w:ascii="Times New Roman" w:hAnsi="Times New Roman" w:cs="Times New Roman"/>
          <w:sz w:val="24"/>
          <w:szCs w:val="24"/>
        </w:rPr>
        <w:t>ite</w:t>
      </w:r>
      <w:r w:rsidRPr="006C72F3">
        <w:rPr>
          <w:rFonts w:ascii="Times New Roman" w:hAnsi="Times New Roman" w:cs="Times New Roman"/>
          <w:sz w:val="24"/>
          <w:szCs w:val="24"/>
        </w:rPr>
        <w:t xml:space="preserve"> ja asutus</w:t>
      </w:r>
      <w:r>
        <w:rPr>
          <w:rFonts w:ascii="Times New Roman" w:hAnsi="Times New Roman" w:cs="Times New Roman"/>
          <w:sz w:val="24"/>
          <w:szCs w:val="24"/>
        </w:rPr>
        <w:t>te</w:t>
      </w:r>
      <w:r w:rsidRPr="006C72F3">
        <w:rPr>
          <w:rFonts w:ascii="Times New Roman" w:hAnsi="Times New Roman" w:cs="Times New Roman"/>
          <w:sz w:val="24"/>
          <w:szCs w:val="24"/>
        </w:rPr>
        <w:t xml:space="preserve"> </w:t>
      </w:r>
      <w:r>
        <w:rPr>
          <w:rFonts w:ascii="Times New Roman" w:hAnsi="Times New Roman" w:cs="Times New Roman"/>
          <w:sz w:val="24"/>
          <w:szCs w:val="24"/>
        </w:rPr>
        <w:t xml:space="preserve">ning </w:t>
      </w:r>
      <w:r w:rsidRPr="006C72F3">
        <w:rPr>
          <w:rFonts w:ascii="Times New Roman" w:hAnsi="Times New Roman" w:cs="Times New Roman"/>
          <w:sz w:val="24"/>
          <w:szCs w:val="24"/>
        </w:rPr>
        <w:t>kohtu</w:t>
      </w:r>
      <w:r>
        <w:rPr>
          <w:rFonts w:ascii="Times New Roman" w:hAnsi="Times New Roman" w:cs="Times New Roman"/>
          <w:sz w:val="24"/>
          <w:szCs w:val="24"/>
        </w:rPr>
        <w:t>te üle, sest seal ei käidelda teenistusrelvi.</w:t>
      </w:r>
    </w:p>
    <w:p w14:paraId="7AAAC47A" w14:textId="77777777" w:rsidR="00CF6534" w:rsidRDefault="00CF6534" w:rsidP="00CF6534">
      <w:pPr>
        <w:spacing w:after="0" w:line="240" w:lineRule="auto"/>
        <w:jc w:val="both"/>
        <w:rPr>
          <w:rFonts w:ascii="Times New Roman" w:hAnsi="Times New Roman" w:cs="Times New Roman"/>
          <w:color w:val="000000"/>
          <w:sz w:val="24"/>
          <w:szCs w:val="24"/>
        </w:rPr>
      </w:pPr>
    </w:p>
    <w:p w14:paraId="04408658" w14:textId="77777777" w:rsidR="00CF6534" w:rsidRPr="00AE7957" w:rsidRDefault="00CF6534" w:rsidP="00CF6534">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Ministeeriumi t</w:t>
      </w:r>
      <w:r w:rsidRPr="005A4B84">
        <w:rPr>
          <w:rFonts w:ascii="Times New Roman" w:hAnsi="Times New Roman" w:cs="Times New Roman"/>
          <w:color w:val="000000"/>
          <w:sz w:val="24"/>
          <w:szCs w:val="24"/>
        </w:rPr>
        <w:t>eavitamise nõue tagab, et rikkumised või kõrvalekalded saavad õigeaegselt tähelepanu ning on võimalus vajadusel võtta meetmeid</w:t>
      </w:r>
      <w:r>
        <w:rPr>
          <w:rFonts w:ascii="Times New Roman" w:hAnsi="Times New Roman" w:cs="Times New Roman"/>
          <w:color w:val="000000"/>
          <w:sz w:val="24"/>
          <w:szCs w:val="24"/>
        </w:rPr>
        <w:t xml:space="preserve"> rikkumise lõpetamiseks või hinnata kehtivate nõuete otstarbekust.</w:t>
      </w:r>
    </w:p>
    <w:p w14:paraId="3A6E818F" w14:textId="77777777" w:rsidR="00CF6534" w:rsidRPr="00AE7957" w:rsidRDefault="00CF6534" w:rsidP="00CF6534">
      <w:pPr>
        <w:spacing w:after="0" w:line="240" w:lineRule="auto"/>
        <w:jc w:val="both"/>
        <w:rPr>
          <w:rFonts w:ascii="Times New Roman" w:hAnsi="Times New Roman" w:cs="Times New Roman"/>
          <w:color w:val="000000"/>
          <w:sz w:val="24"/>
          <w:szCs w:val="24"/>
        </w:rPr>
      </w:pPr>
    </w:p>
    <w:p w14:paraId="3C6D2F81" w14:textId="6B6DDF70" w:rsidR="00CF6534" w:rsidRPr="00AE7957" w:rsidRDefault="00CF6534" w:rsidP="00CF6534">
      <w:pPr>
        <w:spacing w:after="0" w:line="240" w:lineRule="auto"/>
        <w:jc w:val="both"/>
        <w:rPr>
          <w:rFonts w:ascii="Times New Roman" w:hAnsi="Times New Roman" w:cs="Times New Roman"/>
          <w:color w:val="000000"/>
          <w:sz w:val="24"/>
          <w:szCs w:val="24"/>
        </w:rPr>
      </w:pPr>
      <w:r w:rsidRPr="00AE7957">
        <w:rPr>
          <w:rFonts w:ascii="Times New Roman" w:hAnsi="Times New Roman" w:cs="Times New Roman"/>
          <w:color w:val="000000"/>
          <w:sz w:val="24"/>
          <w:szCs w:val="24"/>
          <w:u w:val="single"/>
        </w:rPr>
        <w:t>Lõi</w:t>
      </w:r>
      <w:r>
        <w:rPr>
          <w:rFonts w:ascii="Times New Roman" w:hAnsi="Times New Roman" w:cs="Times New Roman"/>
          <w:color w:val="000000"/>
          <w:sz w:val="24"/>
          <w:szCs w:val="24"/>
          <w:u w:val="single"/>
        </w:rPr>
        <w:t>ge</w:t>
      </w:r>
      <w:r w:rsidRPr="00AE7957">
        <w:rPr>
          <w:rFonts w:ascii="Times New Roman" w:hAnsi="Times New Roman" w:cs="Times New Roman"/>
          <w:color w:val="000000"/>
          <w:sz w:val="24"/>
          <w:szCs w:val="24"/>
          <w:u w:val="single"/>
        </w:rPr>
        <w:t xml:space="preserve"> 3</w:t>
      </w:r>
      <w:r w:rsidRPr="00AE7957">
        <w:rPr>
          <w:rFonts w:ascii="Times New Roman" w:hAnsi="Times New Roman" w:cs="Times New Roman"/>
          <w:color w:val="000000"/>
          <w:sz w:val="24"/>
          <w:szCs w:val="24"/>
        </w:rPr>
        <w:t xml:space="preserve"> </w:t>
      </w:r>
      <w:r w:rsidR="00681A7C">
        <w:rPr>
          <w:rFonts w:ascii="Times New Roman" w:hAnsi="Times New Roman" w:cs="Times New Roman"/>
          <w:color w:val="000000"/>
          <w:sz w:val="24"/>
          <w:szCs w:val="24"/>
        </w:rPr>
        <w:t>kohustab</w:t>
      </w:r>
      <w:r w:rsidR="00681A7C" w:rsidRPr="00AE7957">
        <w:rPr>
          <w:rFonts w:ascii="Times New Roman" w:hAnsi="Times New Roman" w:cs="Times New Roman"/>
          <w:color w:val="000000"/>
          <w:sz w:val="24"/>
          <w:szCs w:val="24"/>
        </w:rPr>
        <w:t xml:space="preserve"> </w:t>
      </w:r>
      <w:r w:rsidRPr="00AE7957">
        <w:rPr>
          <w:rFonts w:ascii="Times New Roman" w:hAnsi="Times New Roman" w:cs="Times New Roman"/>
          <w:color w:val="000000"/>
          <w:sz w:val="24"/>
          <w:szCs w:val="24"/>
        </w:rPr>
        <w:t xml:space="preserve">teenistusrelvi </w:t>
      </w:r>
      <w:r w:rsidRPr="00C14F47">
        <w:rPr>
          <w:rFonts w:ascii="Times New Roman" w:hAnsi="Times New Roman" w:cs="Times New Roman"/>
          <w:color w:val="000000"/>
          <w:sz w:val="24"/>
          <w:szCs w:val="24"/>
        </w:rPr>
        <w:t xml:space="preserve">käitleva asutuse </w:t>
      </w:r>
      <w:r w:rsidR="00681A7C" w:rsidRPr="00AE7957">
        <w:rPr>
          <w:rFonts w:ascii="Times New Roman" w:hAnsi="Times New Roman" w:cs="Times New Roman"/>
          <w:color w:val="000000"/>
          <w:sz w:val="24"/>
          <w:szCs w:val="24"/>
        </w:rPr>
        <w:t>juh</w:t>
      </w:r>
      <w:r w:rsidR="00681A7C">
        <w:rPr>
          <w:rFonts w:ascii="Times New Roman" w:hAnsi="Times New Roman" w:cs="Times New Roman"/>
          <w:color w:val="000000"/>
          <w:sz w:val="24"/>
          <w:szCs w:val="24"/>
        </w:rPr>
        <w:t>ti</w:t>
      </w:r>
      <w:r w:rsidR="00681A7C" w:rsidRPr="00AE7957">
        <w:rPr>
          <w:rFonts w:ascii="Times New Roman" w:hAnsi="Times New Roman" w:cs="Times New Roman"/>
          <w:color w:val="000000"/>
          <w:sz w:val="24"/>
          <w:szCs w:val="24"/>
        </w:rPr>
        <w:t xml:space="preserve"> või tema volitatud </w:t>
      </w:r>
      <w:r w:rsidR="00681A7C" w:rsidRPr="00C14F47">
        <w:rPr>
          <w:rFonts w:ascii="Times New Roman" w:hAnsi="Times New Roman" w:cs="Times New Roman"/>
          <w:color w:val="000000"/>
          <w:sz w:val="24"/>
          <w:szCs w:val="24"/>
        </w:rPr>
        <w:t>ametnik</w:t>
      </w:r>
      <w:r w:rsidR="00681A7C">
        <w:rPr>
          <w:rFonts w:ascii="Times New Roman" w:hAnsi="Times New Roman" w:cs="Times New Roman"/>
          <w:color w:val="000000"/>
          <w:sz w:val="24"/>
          <w:szCs w:val="24"/>
        </w:rPr>
        <w:t>k</w:t>
      </w:r>
      <w:r w:rsidR="00681A7C" w:rsidRPr="00C14F47">
        <w:rPr>
          <w:rFonts w:ascii="Times New Roman" w:hAnsi="Times New Roman" w:cs="Times New Roman"/>
          <w:color w:val="000000"/>
          <w:sz w:val="24"/>
          <w:szCs w:val="24"/>
        </w:rPr>
        <w:t>u kehtesta</w:t>
      </w:r>
      <w:r w:rsidR="00681A7C">
        <w:rPr>
          <w:rFonts w:ascii="Times New Roman" w:hAnsi="Times New Roman" w:cs="Times New Roman"/>
          <w:color w:val="000000"/>
          <w:sz w:val="24"/>
          <w:szCs w:val="24"/>
        </w:rPr>
        <w:t>ma</w:t>
      </w:r>
      <w:r w:rsidR="00681A7C" w:rsidRPr="00AE7957">
        <w:rPr>
          <w:rFonts w:ascii="Times New Roman" w:hAnsi="Times New Roman" w:cs="Times New Roman"/>
          <w:color w:val="000000"/>
          <w:sz w:val="24"/>
          <w:szCs w:val="24"/>
        </w:rPr>
        <w:t xml:space="preserve"> </w:t>
      </w:r>
      <w:r w:rsidRPr="00AE7957">
        <w:rPr>
          <w:rFonts w:ascii="Times New Roman" w:hAnsi="Times New Roman" w:cs="Times New Roman"/>
          <w:color w:val="000000"/>
          <w:sz w:val="24"/>
          <w:szCs w:val="24"/>
        </w:rPr>
        <w:t xml:space="preserve">lasketiiru ja laskepaiga nõuetele vastavuse </w:t>
      </w:r>
      <w:r w:rsidRPr="00C14F47">
        <w:rPr>
          <w:rFonts w:ascii="Times New Roman" w:hAnsi="Times New Roman" w:cs="Times New Roman"/>
          <w:color w:val="000000"/>
          <w:sz w:val="24"/>
          <w:szCs w:val="24"/>
        </w:rPr>
        <w:t>kontrolli kord</w:t>
      </w:r>
      <w:r w:rsidR="00681A7C">
        <w:rPr>
          <w:rFonts w:ascii="Times New Roman" w:hAnsi="Times New Roman" w:cs="Times New Roman"/>
          <w:color w:val="000000"/>
          <w:sz w:val="24"/>
          <w:szCs w:val="24"/>
        </w:rPr>
        <w:t>, kuid jätab piisava</w:t>
      </w:r>
      <w:r w:rsidRPr="00C14F47">
        <w:rPr>
          <w:rFonts w:ascii="Times New Roman" w:hAnsi="Times New Roman" w:cs="Times New Roman"/>
          <w:color w:val="000000"/>
          <w:sz w:val="24"/>
          <w:szCs w:val="24"/>
        </w:rPr>
        <w:t xml:space="preserve"> paindlikkus</w:t>
      </w:r>
      <w:r w:rsidR="00681A7C">
        <w:rPr>
          <w:rFonts w:ascii="Times New Roman" w:hAnsi="Times New Roman" w:cs="Times New Roman"/>
          <w:color w:val="000000"/>
          <w:sz w:val="24"/>
          <w:szCs w:val="24"/>
        </w:rPr>
        <w:t>e</w:t>
      </w:r>
      <w:r w:rsidRPr="00C14F47">
        <w:rPr>
          <w:rFonts w:ascii="Times New Roman" w:hAnsi="Times New Roman" w:cs="Times New Roman"/>
          <w:color w:val="000000"/>
          <w:sz w:val="24"/>
          <w:szCs w:val="24"/>
        </w:rPr>
        <w:t xml:space="preserve"> asutustel kohandada kontrolli korda </w:t>
      </w:r>
      <w:r>
        <w:rPr>
          <w:rFonts w:ascii="Times New Roman" w:hAnsi="Times New Roman" w:cs="Times New Roman"/>
          <w:color w:val="000000"/>
          <w:sz w:val="24"/>
          <w:szCs w:val="24"/>
        </w:rPr>
        <w:t>arvestades</w:t>
      </w:r>
      <w:r w:rsidRPr="00C14F47">
        <w:rPr>
          <w:rFonts w:ascii="Times New Roman" w:hAnsi="Times New Roman" w:cs="Times New Roman"/>
          <w:color w:val="000000"/>
          <w:sz w:val="24"/>
          <w:szCs w:val="24"/>
        </w:rPr>
        <w:t xml:space="preserve"> </w:t>
      </w:r>
      <w:r>
        <w:rPr>
          <w:rFonts w:ascii="Times New Roman" w:hAnsi="Times New Roman" w:cs="Times New Roman"/>
          <w:color w:val="000000"/>
          <w:sz w:val="24"/>
          <w:szCs w:val="24"/>
        </w:rPr>
        <w:t>asutuse</w:t>
      </w:r>
      <w:r w:rsidRPr="00C14F47">
        <w:rPr>
          <w:rFonts w:ascii="Times New Roman" w:hAnsi="Times New Roman" w:cs="Times New Roman"/>
          <w:color w:val="000000"/>
          <w:sz w:val="24"/>
          <w:szCs w:val="24"/>
        </w:rPr>
        <w:t xml:space="preserve"> vajadus</w:t>
      </w:r>
      <w:r>
        <w:rPr>
          <w:rFonts w:ascii="Times New Roman" w:hAnsi="Times New Roman" w:cs="Times New Roman"/>
          <w:color w:val="000000"/>
          <w:sz w:val="24"/>
          <w:szCs w:val="24"/>
        </w:rPr>
        <w:t>i, suurust</w:t>
      </w:r>
      <w:r w:rsidRPr="00C14F47">
        <w:rPr>
          <w:rFonts w:ascii="Times New Roman" w:hAnsi="Times New Roman" w:cs="Times New Roman"/>
          <w:color w:val="000000"/>
          <w:sz w:val="24"/>
          <w:szCs w:val="24"/>
        </w:rPr>
        <w:t xml:space="preserve"> ja </w:t>
      </w:r>
      <w:r>
        <w:rPr>
          <w:rFonts w:ascii="Times New Roman" w:hAnsi="Times New Roman" w:cs="Times New Roman"/>
          <w:color w:val="000000"/>
          <w:sz w:val="24"/>
          <w:szCs w:val="24"/>
        </w:rPr>
        <w:t>hetke</w:t>
      </w:r>
      <w:r w:rsidRPr="00C14F47">
        <w:rPr>
          <w:rFonts w:ascii="Times New Roman" w:hAnsi="Times New Roman" w:cs="Times New Roman"/>
          <w:color w:val="000000"/>
          <w:sz w:val="24"/>
          <w:szCs w:val="24"/>
        </w:rPr>
        <w:t>olukor</w:t>
      </w:r>
      <w:r>
        <w:rPr>
          <w:rFonts w:ascii="Times New Roman" w:hAnsi="Times New Roman" w:cs="Times New Roman"/>
          <w:color w:val="000000"/>
          <w:sz w:val="24"/>
          <w:szCs w:val="24"/>
        </w:rPr>
        <w:t>da</w:t>
      </w:r>
      <w:r w:rsidRPr="00C14F47">
        <w:rPr>
          <w:rFonts w:ascii="Times New Roman" w:hAnsi="Times New Roman" w:cs="Times New Roman"/>
          <w:color w:val="000000"/>
          <w:sz w:val="24"/>
          <w:szCs w:val="24"/>
        </w:rPr>
        <w:t>, samas säilitades vastavuse üldistele nõuetele ja ohutusstandarditele.</w:t>
      </w:r>
    </w:p>
    <w:p w14:paraId="43C43890" w14:textId="77777777" w:rsidR="00CF6534" w:rsidRDefault="00CF6534" w:rsidP="00CF6534">
      <w:pPr>
        <w:spacing w:after="0" w:line="240" w:lineRule="auto"/>
        <w:jc w:val="both"/>
        <w:rPr>
          <w:rFonts w:ascii="Times New Roman" w:hAnsi="Times New Roman" w:cs="Times New Roman"/>
          <w:color w:val="000000"/>
          <w:sz w:val="24"/>
          <w:szCs w:val="24"/>
        </w:rPr>
      </w:pPr>
    </w:p>
    <w:p w14:paraId="59BAB7D7" w14:textId="77777777" w:rsidR="00CF6534" w:rsidRPr="0012561F" w:rsidRDefault="00CF6534" w:rsidP="00CF6534">
      <w:pPr>
        <w:spacing w:after="0" w:line="240" w:lineRule="auto"/>
        <w:jc w:val="both"/>
        <w:rPr>
          <w:rFonts w:ascii="Times New Roman" w:hAnsi="Times New Roman" w:cs="Times New Roman"/>
          <w:color w:val="000000"/>
          <w:sz w:val="24"/>
          <w:szCs w:val="24"/>
        </w:rPr>
      </w:pPr>
      <w:r w:rsidRPr="0012561F">
        <w:rPr>
          <w:rFonts w:ascii="Times New Roman" w:hAnsi="Times New Roman" w:cs="Times New Roman"/>
          <w:color w:val="000000"/>
          <w:sz w:val="24"/>
          <w:szCs w:val="24"/>
        </w:rPr>
        <w:lastRenderedPageBreak/>
        <w:t>Asutuse juhi kehtestatavas kontrollimise korras võiksid olla järgmised nõuded, mis aitaksid tagada lasketiiru ja laskepaiga nõuetekohasuse, ohutuse ning järjepideva vastavuse määruse</w:t>
      </w:r>
      <w:r>
        <w:rPr>
          <w:rFonts w:ascii="Times New Roman" w:hAnsi="Times New Roman" w:cs="Times New Roman"/>
          <w:color w:val="000000"/>
          <w:sz w:val="24"/>
          <w:szCs w:val="24"/>
        </w:rPr>
        <w:t>le.</w:t>
      </w:r>
    </w:p>
    <w:p w14:paraId="6B2B908A" w14:textId="77777777" w:rsidR="00CF6534" w:rsidRPr="0012561F" w:rsidRDefault="00CF6534" w:rsidP="00CF6534">
      <w:pPr>
        <w:spacing w:after="0" w:line="240" w:lineRule="auto"/>
        <w:jc w:val="both"/>
        <w:rPr>
          <w:rFonts w:ascii="Times New Roman" w:hAnsi="Times New Roman" w:cs="Times New Roman"/>
          <w:color w:val="000000"/>
          <w:sz w:val="24"/>
          <w:szCs w:val="24"/>
        </w:rPr>
      </w:pPr>
    </w:p>
    <w:p w14:paraId="0154EB62" w14:textId="77777777" w:rsidR="00CF6534" w:rsidRPr="0012561F" w:rsidRDefault="00CF6534" w:rsidP="00C72063">
      <w:pPr>
        <w:keepNext/>
        <w:numPr>
          <w:ilvl w:val="0"/>
          <w:numId w:val="27"/>
        </w:numPr>
        <w:spacing w:after="0" w:line="240" w:lineRule="auto"/>
        <w:ind w:hanging="357"/>
        <w:jc w:val="both"/>
        <w:rPr>
          <w:rFonts w:ascii="Times New Roman" w:hAnsi="Times New Roman" w:cs="Times New Roman"/>
          <w:color w:val="000000"/>
          <w:sz w:val="24"/>
          <w:szCs w:val="24"/>
        </w:rPr>
      </w:pPr>
      <w:r w:rsidRPr="0012561F">
        <w:rPr>
          <w:rFonts w:ascii="Times New Roman" w:hAnsi="Times New Roman" w:cs="Times New Roman"/>
          <w:b/>
          <w:bCs/>
          <w:color w:val="000000"/>
          <w:sz w:val="24"/>
          <w:szCs w:val="24"/>
        </w:rPr>
        <w:t>Ohutusnõuded</w:t>
      </w:r>
      <w:r w:rsidRPr="0012561F">
        <w:rPr>
          <w:rFonts w:ascii="Times New Roman" w:hAnsi="Times New Roman" w:cs="Times New Roman"/>
          <w:color w:val="000000"/>
          <w:sz w:val="24"/>
          <w:szCs w:val="24"/>
        </w:rPr>
        <w:t>:</w:t>
      </w:r>
    </w:p>
    <w:p w14:paraId="31D6BBC9" w14:textId="77777777" w:rsidR="00CF6534" w:rsidRPr="0012561F" w:rsidRDefault="00CF6534" w:rsidP="00C72063">
      <w:pPr>
        <w:keepNext/>
        <w:numPr>
          <w:ilvl w:val="1"/>
          <w:numId w:val="27"/>
        </w:numPr>
        <w:spacing w:after="0" w:line="240" w:lineRule="auto"/>
        <w:ind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t</w:t>
      </w:r>
      <w:r w:rsidRPr="0012561F">
        <w:rPr>
          <w:rFonts w:ascii="Times New Roman" w:hAnsi="Times New Roman" w:cs="Times New Roman"/>
          <w:color w:val="000000"/>
          <w:sz w:val="24"/>
          <w:szCs w:val="24"/>
        </w:rPr>
        <w:t xml:space="preserve">äpsed tingimused, mis peavad olema täidetud, et lasketiir või laskepaik oleks ohutu </w:t>
      </w:r>
      <w:r>
        <w:rPr>
          <w:rFonts w:ascii="Times New Roman" w:hAnsi="Times New Roman" w:cs="Times New Roman"/>
          <w:color w:val="000000"/>
          <w:sz w:val="24"/>
          <w:szCs w:val="24"/>
        </w:rPr>
        <w:t>laskurile</w:t>
      </w:r>
      <w:r w:rsidRPr="0012561F">
        <w:rPr>
          <w:rFonts w:ascii="Times New Roman" w:hAnsi="Times New Roman" w:cs="Times New Roman"/>
          <w:color w:val="000000"/>
          <w:sz w:val="24"/>
          <w:szCs w:val="24"/>
        </w:rPr>
        <w:t xml:space="preserve"> ja kõrvalis</w:t>
      </w:r>
      <w:r>
        <w:rPr>
          <w:rFonts w:ascii="Times New Roman" w:hAnsi="Times New Roman" w:cs="Times New Roman"/>
          <w:color w:val="000000"/>
          <w:sz w:val="24"/>
          <w:szCs w:val="24"/>
        </w:rPr>
        <w:t>e</w:t>
      </w:r>
      <w:r w:rsidRPr="0012561F">
        <w:rPr>
          <w:rFonts w:ascii="Times New Roman" w:hAnsi="Times New Roman" w:cs="Times New Roman"/>
          <w:color w:val="000000"/>
          <w:sz w:val="24"/>
          <w:szCs w:val="24"/>
        </w:rPr>
        <w:t>le isikule</w:t>
      </w:r>
      <w:r>
        <w:rPr>
          <w:rFonts w:ascii="Times New Roman" w:hAnsi="Times New Roman" w:cs="Times New Roman"/>
          <w:color w:val="000000"/>
          <w:sz w:val="24"/>
          <w:szCs w:val="24"/>
        </w:rPr>
        <w:t>;</w:t>
      </w:r>
    </w:p>
    <w:p w14:paraId="15EED5CE" w14:textId="77777777" w:rsidR="00CF6534" w:rsidRPr="0012561F" w:rsidRDefault="00CF6534" w:rsidP="00C72063">
      <w:pPr>
        <w:keepNext/>
        <w:numPr>
          <w:ilvl w:val="1"/>
          <w:numId w:val="27"/>
        </w:numPr>
        <w:spacing w:after="0" w:line="240" w:lineRule="auto"/>
        <w:ind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n</w:t>
      </w:r>
      <w:r w:rsidRPr="0012561F">
        <w:rPr>
          <w:rFonts w:ascii="Times New Roman" w:hAnsi="Times New Roman" w:cs="Times New Roman"/>
          <w:color w:val="000000"/>
          <w:sz w:val="24"/>
          <w:szCs w:val="24"/>
        </w:rPr>
        <w:t xml:space="preserve">õuded </w:t>
      </w:r>
      <w:r>
        <w:rPr>
          <w:rFonts w:ascii="Times New Roman" w:hAnsi="Times New Roman" w:cs="Times New Roman"/>
          <w:color w:val="000000"/>
          <w:sz w:val="24"/>
          <w:szCs w:val="24"/>
        </w:rPr>
        <w:t>kaitserajatiste</w:t>
      </w:r>
      <w:r w:rsidRPr="0012561F">
        <w:rPr>
          <w:rFonts w:ascii="Times New Roman" w:hAnsi="Times New Roman" w:cs="Times New Roman"/>
          <w:color w:val="000000"/>
          <w:sz w:val="24"/>
          <w:szCs w:val="24"/>
        </w:rPr>
        <w:t xml:space="preserve"> (nt kuulipüüd</w:t>
      </w:r>
      <w:r>
        <w:rPr>
          <w:rFonts w:ascii="Times New Roman" w:hAnsi="Times New Roman" w:cs="Times New Roman"/>
          <w:color w:val="000000"/>
          <w:sz w:val="24"/>
          <w:szCs w:val="24"/>
        </w:rPr>
        <w:t>jate, kuulisuunajate, põrkeplaatide paiknemine</w:t>
      </w:r>
      <w:r w:rsidRPr="0012561F">
        <w:rPr>
          <w:rFonts w:ascii="Times New Roman" w:hAnsi="Times New Roman" w:cs="Times New Roman"/>
          <w:color w:val="000000"/>
          <w:sz w:val="24"/>
          <w:szCs w:val="24"/>
        </w:rPr>
        <w:t>) paigaldamiseks</w:t>
      </w:r>
      <w:r>
        <w:rPr>
          <w:rFonts w:ascii="Times New Roman" w:hAnsi="Times New Roman" w:cs="Times New Roman"/>
          <w:color w:val="000000"/>
          <w:sz w:val="24"/>
          <w:szCs w:val="24"/>
        </w:rPr>
        <w:t>,</w:t>
      </w:r>
      <w:r w:rsidRPr="0012561F">
        <w:rPr>
          <w:rFonts w:ascii="Times New Roman" w:hAnsi="Times New Roman" w:cs="Times New Roman"/>
          <w:color w:val="000000"/>
          <w:sz w:val="24"/>
          <w:szCs w:val="24"/>
        </w:rPr>
        <w:t xml:space="preserve"> nende seisukorra regulaarne kontroll</w:t>
      </w:r>
      <w:r>
        <w:rPr>
          <w:rFonts w:ascii="Times New Roman" w:hAnsi="Times New Roman" w:cs="Times New Roman"/>
          <w:color w:val="000000"/>
          <w:sz w:val="24"/>
          <w:szCs w:val="24"/>
        </w:rPr>
        <w:t xml:space="preserve"> ja meetodid</w:t>
      </w:r>
      <w:r w:rsidRPr="0012561F">
        <w:rPr>
          <w:rFonts w:ascii="Times New Roman" w:hAnsi="Times New Roman" w:cs="Times New Roman"/>
          <w:color w:val="000000"/>
          <w:sz w:val="24"/>
          <w:szCs w:val="24"/>
        </w:rPr>
        <w:t>.</w:t>
      </w:r>
    </w:p>
    <w:p w14:paraId="068CFF44" w14:textId="77777777" w:rsidR="00CF6534" w:rsidRPr="00FD11AD" w:rsidRDefault="00CF6534" w:rsidP="00CF6534">
      <w:pPr>
        <w:spacing w:after="0" w:line="240" w:lineRule="auto"/>
        <w:ind w:left="720"/>
        <w:jc w:val="both"/>
        <w:rPr>
          <w:rFonts w:ascii="Times New Roman" w:hAnsi="Times New Roman" w:cs="Times New Roman"/>
          <w:color w:val="000000"/>
          <w:sz w:val="24"/>
          <w:szCs w:val="24"/>
        </w:rPr>
      </w:pPr>
    </w:p>
    <w:p w14:paraId="6A29911B" w14:textId="77777777" w:rsidR="00CF6534" w:rsidRPr="0012561F" w:rsidRDefault="00CF6534" w:rsidP="00CF6534">
      <w:pPr>
        <w:numPr>
          <w:ilvl w:val="0"/>
          <w:numId w:val="27"/>
        </w:numPr>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N</w:t>
      </w:r>
      <w:r w:rsidRPr="0012561F">
        <w:rPr>
          <w:rFonts w:ascii="Times New Roman" w:hAnsi="Times New Roman" w:cs="Times New Roman"/>
          <w:b/>
          <w:bCs/>
          <w:color w:val="000000"/>
          <w:sz w:val="24"/>
          <w:szCs w:val="24"/>
        </w:rPr>
        <w:t>õuded kontrollijale</w:t>
      </w:r>
      <w:r w:rsidRPr="0012561F">
        <w:rPr>
          <w:rFonts w:ascii="Times New Roman" w:hAnsi="Times New Roman" w:cs="Times New Roman"/>
          <w:color w:val="000000"/>
          <w:sz w:val="24"/>
          <w:szCs w:val="24"/>
        </w:rPr>
        <w:t>:</w:t>
      </w:r>
    </w:p>
    <w:p w14:paraId="57B0A03F" w14:textId="77777777" w:rsidR="00CF6534" w:rsidRPr="0012561F" w:rsidRDefault="00CF6534" w:rsidP="00CF6534">
      <w:pPr>
        <w:numPr>
          <w:ilvl w:val="1"/>
          <w:numId w:val="2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nõuded teadmistele</w:t>
      </w:r>
      <w:r w:rsidRPr="0012561F">
        <w:rPr>
          <w:rFonts w:ascii="Times New Roman" w:hAnsi="Times New Roman" w:cs="Times New Roman"/>
          <w:color w:val="000000"/>
          <w:sz w:val="24"/>
          <w:szCs w:val="24"/>
        </w:rPr>
        <w:t xml:space="preserve"> ja </w:t>
      </w:r>
      <w:r>
        <w:rPr>
          <w:rFonts w:ascii="Times New Roman" w:hAnsi="Times New Roman" w:cs="Times New Roman"/>
          <w:color w:val="000000"/>
          <w:sz w:val="24"/>
          <w:szCs w:val="24"/>
        </w:rPr>
        <w:t>väljaõppele ning täiendkoolitused</w:t>
      </w:r>
      <w:r w:rsidRPr="0012561F">
        <w:rPr>
          <w:rFonts w:ascii="Times New Roman" w:hAnsi="Times New Roman" w:cs="Times New Roman"/>
          <w:color w:val="000000"/>
          <w:sz w:val="24"/>
          <w:szCs w:val="24"/>
        </w:rPr>
        <w:t>, tagamaks, et kontrollijad oleksid piisavalt pädevad lasketiiru ja laskepaiga seisukorda hindama.</w:t>
      </w:r>
    </w:p>
    <w:p w14:paraId="2E00748B" w14:textId="77777777" w:rsidR="00CF6534" w:rsidRPr="00FD11AD" w:rsidRDefault="00CF6534" w:rsidP="00CF6534">
      <w:pPr>
        <w:spacing w:after="0" w:line="240" w:lineRule="auto"/>
        <w:ind w:left="720"/>
        <w:jc w:val="both"/>
        <w:rPr>
          <w:rFonts w:ascii="Times New Roman" w:hAnsi="Times New Roman" w:cs="Times New Roman"/>
          <w:color w:val="000000"/>
          <w:sz w:val="24"/>
          <w:szCs w:val="24"/>
        </w:rPr>
      </w:pPr>
    </w:p>
    <w:p w14:paraId="6283C24C" w14:textId="77777777" w:rsidR="00CF6534" w:rsidRPr="0012561F" w:rsidRDefault="00CF6534" w:rsidP="00CF6534">
      <w:pPr>
        <w:numPr>
          <w:ilvl w:val="0"/>
          <w:numId w:val="27"/>
        </w:numPr>
        <w:spacing w:after="0" w:line="240" w:lineRule="auto"/>
        <w:jc w:val="both"/>
        <w:rPr>
          <w:rFonts w:ascii="Times New Roman" w:hAnsi="Times New Roman" w:cs="Times New Roman"/>
          <w:color w:val="000000"/>
          <w:sz w:val="24"/>
          <w:szCs w:val="24"/>
        </w:rPr>
      </w:pPr>
      <w:r w:rsidRPr="0012561F">
        <w:rPr>
          <w:rFonts w:ascii="Times New Roman" w:hAnsi="Times New Roman" w:cs="Times New Roman"/>
          <w:b/>
          <w:bCs/>
          <w:color w:val="000000"/>
          <w:sz w:val="24"/>
          <w:szCs w:val="24"/>
        </w:rPr>
        <w:t>Kontrolliprotseduurid</w:t>
      </w:r>
      <w:r w:rsidRPr="0012561F">
        <w:rPr>
          <w:rFonts w:ascii="Times New Roman" w:hAnsi="Times New Roman" w:cs="Times New Roman"/>
          <w:color w:val="000000"/>
          <w:sz w:val="24"/>
          <w:szCs w:val="24"/>
        </w:rPr>
        <w:t>:</w:t>
      </w:r>
    </w:p>
    <w:p w14:paraId="73C1DA96" w14:textId="77777777" w:rsidR="00CF6534" w:rsidRPr="0012561F" w:rsidRDefault="00CF6534" w:rsidP="00CF6534">
      <w:pPr>
        <w:numPr>
          <w:ilvl w:val="1"/>
          <w:numId w:val="2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ü</w:t>
      </w:r>
      <w:r w:rsidRPr="0012561F">
        <w:rPr>
          <w:rFonts w:ascii="Times New Roman" w:hAnsi="Times New Roman" w:cs="Times New Roman"/>
          <w:color w:val="000000"/>
          <w:sz w:val="24"/>
          <w:szCs w:val="24"/>
        </w:rPr>
        <w:t>ksikasjalik kontrolliprotseduur, mis hõlmab erinevaid hindamiskriteeriume (nt ehituskonstruktsioonid, relvade hoidmise kohad, märklauad, ventilatsioonisüsteemid)</w:t>
      </w:r>
      <w:r>
        <w:rPr>
          <w:rFonts w:ascii="Times New Roman" w:hAnsi="Times New Roman" w:cs="Times New Roman"/>
          <w:color w:val="000000"/>
          <w:sz w:val="24"/>
          <w:szCs w:val="24"/>
        </w:rPr>
        <w:t>;</w:t>
      </w:r>
    </w:p>
    <w:p w14:paraId="6EEBABCB" w14:textId="77777777" w:rsidR="00CF6534" w:rsidRPr="0012561F" w:rsidRDefault="00CF6534" w:rsidP="00CF6534">
      <w:pPr>
        <w:numPr>
          <w:ilvl w:val="1"/>
          <w:numId w:val="2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l</w:t>
      </w:r>
      <w:r w:rsidRPr="0012561F">
        <w:rPr>
          <w:rFonts w:ascii="Times New Roman" w:hAnsi="Times New Roman" w:cs="Times New Roman"/>
          <w:color w:val="000000"/>
          <w:sz w:val="24"/>
          <w:szCs w:val="24"/>
        </w:rPr>
        <w:t>oetelu dokumentidest ja aruannetest, mida tuleb kontrolli käigus täita ja säilitada</w:t>
      </w:r>
      <w:r>
        <w:rPr>
          <w:rFonts w:ascii="Times New Roman" w:hAnsi="Times New Roman" w:cs="Times New Roman"/>
          <w:color w:val="000000"/>
          <w:sz w:val="24"/>
          <w:szCs w:val="24"/>
        </w:rPr>
        <w:t>;</w:t>
      </w:r>
    </w:p>
    <w:p w14:paraId="622A7BF6" w14:textId="77777777" w:rsidR="00CF6534" w:rsidRPr="0012561F" w:rsidRDefault="00CF6534" w:rsidP="00CF6534">
      <w:pPr>
        <w:numPr>
          <w:ilvl w:val="1"/>
          <w:numId w:val="2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w:t>
      </w:r>
      <w:r w:rsidRPr="0012561F">
        <w:rPr>
          <w:rFonts w:ascii="Times New Roman" w:hAnsi="Times New Roman" w:cs="Times New Roman"/>
          <w:color w:val="000000"/>
          <w:sz w:val="24"/>
          <w:szCs w:val="24"/>
        </w:rPr>
        <w:t xml:space="preserve">uhised </w:t>
      </w:r>
      <w:r>
        <w:rPr>
          <w:rFonts w:ascii="Times New Roman" w:hAnsi="Times New Roman" w:cs="Times New Roman"/>
          <w:color w:val="000000"/>
          <w:sz w:val="24"/>
          <w:szCs w:val="24"/>
        </w:rPr>
        <w:t>iga-</w:t>
      </w:r>
      <w:r w:rsidRPr="0012561F">
        <w:rPr>
          <w:rFonts w:ascii="Times New Roman" w:hAnsi="Times New Roman" w:cs="Times New Roman"/>
          <w:color w:val="000000"/>
          <w:sz w:val="24"/>
          <w:szCs w:val="24"/>
        </w:rPr>
        <w:t xml:space="preserve">aastase </w:t>
      </w:r>
      <w:r>
        <w:rPr>
          <w:rFonts w:ascii="Times New Roman" w:hAnsi="Times New Roman" w:cs="Times New Roman"/>
          <w:color w:val="000000"/>
          <w:sz w:val="24"/>
          <w:szCs w:val="24"/>
        </w:rPr>
        <w:t>kontrolli</w:t>
      </w:r>
      <w:r w:rsidRPr="0012561F">
        <w:rPr>
          <w:rFonts w:ascii="Times New Roman" w:hAnsi="Times New Roman" w:cs="Times New Roman"/>
          <w:color w:val="000000"/>
          <w:sz w:val="24"/>
          <w:szCs w:val="24"/>
        </w:rPr>
        <w:t xml:space="preserve"> läbiviimiseks, sealhulgas </w:t>
      </w:r>
      <w:r>
        <w:rPr>
          <w:rFonts w:ascii="Times New Roman" w:hAnsi="Times New Roman" w:cs="Times New Roman"/>
          <w:color w:val="000000"/>
          <w:sz w:val="24"/>
          <w:szCs w:val="24"/>
        </w:rPr>
        <w:t xml:space="preserve">täiendavad </w:t>
      </w:r>
      <w:r w:rsidRPr="0012561F">
        <w:rPr>
          <w:rFonts w:ascii="Times New Roman" w:hAnsi="Times New Roman" w:cs="Times New Roman"/>
          <w:color w:val="000000"/>
          <w:sz w:val="24"/>
          <w:szCs w:val="24"/>
        </w:rPr>
        <w:t>kontrollid pärast remonditöid, õnnetusi või muutuvaid ohutusstandardeid</w:t>
      </w:r>
      <w:r>
        <w:rPr>
          <w:rFonts w:ascii="Times New Roman" w:hAnsi="Times New Roman" w:cs="Times New Roman"/>
          <w:color w:val="000000"/>
          <w:sz w:val="24"/>
          <w:szCs w:val="24"/>
        </w:rPr>
        <w:t>;</w:t>
      </w:r>
    </w:p>
    <w:p w14:paraId="12E277E4" w14:textId="77777777" w:rsidR="00CF6534" w:rsidRPr="0012561F" w:rsidRDefault="00CF6534" w:rsidP="00CF6534">
      <w:pPr>
        <w:numPr>
          <w:ilvl w:val="1"/>
          <w:numId w:val="2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w:t>
      </w:r>
      <w:r w:rsidRPr="0012561F">
        <w:rPr>
          <w:rFonts w:ascii="Times New Roman" w:hAnsi="Times New Roman" w:cs="Times New Roman"/>
          <w:color w:val="000000"/>
          <w:sz w:val="24"/>
          <w:szCs w:val="24"/>
        </w:rPr>
        <w:t>orduvkontrollide sagedus ja ulatus juhul, kui varasemas kontrollis tuvastati rikkumisi.</w:t>
      </w:r>
    </w:p>
    <w:p w14:paraId="151E3268" w14:textId="77777777" w:rsidR="00CF6534" w:rsidRPr="00FD11AD" w:rsidRDefault="00CF6534" w:rsidP="00CF6534">
      <w:pPr>
        <w:spacing w:after="0" w:line="240" w:lineRule="auto"/>
        <w:ind w:left="720"/>
        <w:jc w:val="both"/>
        <w:rPr>
          <w:rFonts w:ascii="Times New Roman" w:hAnsi="Times New Roman" w:cs="Times New Roman"/>
          <w:color w:val="000000"/>
          <w:sz w:val="24"/>
          <w:szCs w:val="24"/>
        </w:rPr>
      </w:pPr>
    </w:p>
    <w:p w14:paraId="42808BAF" w14:textId="77777777" w:rsidR="00CF6534" w:rsidRPr="0012561F" w:rsidRDefault="00CF6534" w:rsidP="00CF6534">
      <w:pPr>
        <w:numPr>
          <w:ilvl w:val="0"/>
          <w:numId w:val="27"/>
        </w:numPr>
        <w:spacing w:after="0" w:line="240" w:lineRule="auto"/>
        <w:jc w:val="both"/>
        <w:rPr>
          <w:rFonts w:ascii="Times New Roman" w:hAnsi="Times New Roman" w:cs="Times New Roman"/>
          <w:color w:val="000000"/>
          <w:sz w:val="24"/>
          <w:szCs w:val="24"/>
        </w:rPr>
      </w:pPr>
      <w:r w:rsidRPr="0012561F">
        <w:rPr>
          <w:rFonts w:ascii="Times New Roman" w:hAnsi="Times New Roman" w:cs="Times New Roman"/>
          <w:b/>
          <w:bCs/>
          <w:color w:val="000000"/>
          <w:sz w:val="24"/>
          <w:szCs w:val="24"/>
        </w:rPr>
        <w:t xml:space="preserve">Rikkumiste ja puuduste </w:t>
      </w:r>
      <w:r>
        <w:rPr>
          <w:rFonts w:ascii="Times New Roman" w:hAnsi="Times New Roman" w:cs="Times New Roman"/>
          <w:b/>
          <w:bCs/>
          <w:color w:val="000000"/>
          <w:sz w:val="24"/>
          <w:szCs w:val="24"/>
        </w:rPr>
        <w:t>kõrvalda</w:t>
      </w:r>
      <w:r w:rsidRPr="0012561F">
        <w:rPr>
          <w:rFonts w:ascii="Times New Roman" w:hAnsi="Times New Roman" w:cs="Times New Roman"/>
          <w:b/>
          <w:bCs/>
          <w:color w:val="000000"/>
          <w:sz w:val="24"/>
          <w:szCs w:val="24"/>
        </w:rPr>
        <w:t>mine</w:t>
      </w:r>
      <w:r w:rsidRPr="0012561F">
        <w:rPr>
          <w:rFonts w:ascii="Times New Roman" w:hAnsi="Times New Roman" w:cs="Times New Roman"/>
          <w:color w:val="000000"/>
          <w:sz w:val="24"/>
          <w:szCs w:val="24"/>
        </w:rPr>
        <w:t>:</w:t>
      </w:r>
    </w:p>
    <w:p w14:paraId="587B927D" w14:textId="77777777" w:rsidR="00CF6534" w:rsidRPr="0012561F" w:rsidRDefault="00CF6534" w:rsidP="00CF6534">
      <w:pPr>
        <w:numPr>
          <w:ilvl w:val="1"/>
          <w:numId w:val="2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tegevused</w:t>
      </w:r>
      <w:r w:rsidRPr="0012561F">
        <w:rPr>
          <w:rFonts w:ascii="Times New Roman" w:hAnsi="Times New Roman" w:cs="Times New Roman"/>
          <w:color w:val="000000"/>
          <w:sz w:val="24"/>
          <w:szCs w:val="24"/>
        </w:rPr>
        <w:t xml:space="preserve"> võimalike rikkumiste või puuduste avastamise korral, sealhulgas parandusplaanid ja ajagraafik kõrvalekallete kõrvaldamiseks</w:t>
      </w:r>
      <w:r>
        <w:rPr>
          <w:rFonts w:ascii="Times New Roman" w:hAnsi="Times New Roman" w:cs="Times New Roman"/>
          <w:color w:val="000000"/>
          <w:sz w:val="24"/>
          <w:szCs w:val="24"/>
        </w:rPr>
        <w:t>;</w:t>
      </w:r>
    </w:p>
    <w:p w14:paraId="17AF9E0E" w14:textId="77777777" w:rsidR="00CF6534" w:rsidRPr="0012561F" w:rsidRDefault="00CF6534" w:rsidP="00CF6534">
      <w:pPr>
        <w:numPr>
          <w:ilvl w:val="1"/>
          <w:numId w:val="2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sidRPr="0012561F">
        <w:rPr>
          <w:rFonts w:ascii="Times New Roman" w:hAnsi="Times New Roman" w:cs="Times New Roman"/>
          <w:color w:val="000000"/>
          <w:sz w:val="24"/>
          <w:szCs w:val="24"/>
        </w:rPr>
        <w:t xml:space="preserve">rimeetmed, mis tuleb võtta tõsiste rikkumiste korral, näiteks lasketiiru sulgemine kuni </w:t>
      </w:r>
      <w:r>
        <w:rPr>
          <w:rFonts w:ascii="Times New Roman" w:hAnsi="Times New Roman" w:cs="Times New Roman"/>
          <w:color w:val="000000"/>
          <w:sz w:val="24"/>
          <w:szCs w:val="24"/>
        </w:rPr>
        <w:t>tagatakse nõuetele vastavus vms</w:t>
      </w:r>
      <w:r w:rsidRPr="0012561F">
        <w:rPr>
          <w:rFonts w:ascii="Times New Roman" w:hAnsi="Times New Roman" w:cs="Times New Roman"/>
          <w:color w:val="000000"/>
          <w:sz w:val="24"/>
          <w:szCs w:val="24"/>
        </w:rPr>
        <w:t>.</w:t>
      </w:r>
    </w:p>
    <w:p w14:paraId="474F2DFE" w14:textId="77777777" w:rsidR="00CF6534" w:rsidRPr="00FD11AD" w:rsidRDefault="00CF6534" w:rsidP="00CF6534">
      <w:pPr>
        <w:spacing w:after="0" w:line="240" w:lineRule="auto"/>
        <w:ind w:left="720"/>
        <w:jc w:val="both"/>
        <w:rPr>
          <w:rFonts w:ascii="Times New Roman" w:hAnsi="Times New Roman" w:cs="Times New Roman"/>
          <w:color w:val="000000"/>
          <w:sz w:val="24"/>
          <w:szCs w:val="24"/>
        </w:rPr>
      </w:pPr>
    </w:p>
    <w:p w14:paraId="43A437E0" w14:textId="77777777" w:rsidR="00CF6534" w:rsidRPr="0012561F" w:rsidRDefault="00CF6534" w:rsidP="00CF6534">
      <w:pPr>
        <w:numPr>
          <w:ilvl w:val="0"/>
          <w:numId w:val="27"/>
        </w:numPr>
        <w:spacing w:after="0" w:line="240" w:lineRule="auto"/>
        <w:jc w:val="both"/>
        <w:rPr>
          <w:rFonts w:ascii="Times New Roman" w:hAnsi="Times New Roman" w:cs="Times New Roman"/>
          <w:color w:val="000000"/>
          <w:sz w:val="24"/>
          <w:szCs w:val="24"/>
        </w:rPr>
      </w:pPr>
      <w:r w:rsidRPr="0012561F">
        <w:rPr>
          <w:rFonts w:ascii="Times New Roman" w:hAnsi="Times New Roman" w:cs="Times New Roman"/>
          <w:b/>
          <w:bCs/>
          <w:color w:val="000000"/>
          <w:sz w:val="24"/>
          <w:szCs w:val="24"/>
        </w:rPr>
        <w:t>Teavitamis- ja aruandlusnõuded</w:t>
      </w:r>
      <w:r w:rsidRPr="0012561F">
        <w:rPr>
          <w:rFonts w:ascii="Times New Roman" w:hAnsi="Times New Roman" w:cs="Times New Roman"/>
          <w:color w:val="000000"/>
          <w:sz w:val="24"/>
          <w:szCs w:val="24"/>
        </w:rPr>
        <w:t>:</w:t>
      </w:r>
    </w:p>
    <w:p w14:paraId="0E00549C" w14:textId="77777777" w:rsidR="00CF6534" w:rsidRPr="0012561F" w:rsidRDefault="00CF6534" w:rsidP="00CF6534">
      <w:pPr>
        <w:numPr>
          <w:ilvl w:val="1"/>
          <w:numId w:val="2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w:t>
      </w:r>
      <w:r w:rsidRPr="0012561F">
        <w:rPr>
          <w:rFonts w:ascii="Times New Roman" w:hAnsi="Times New Roman" w:cs="Times New Roman"/>
          <w:color w:val="000000"/>
          <w:sz w:val="24"/>
          <w:szCs w:val="24"/>
        </w:rPr>
        <w:t>ontrolli tulemuste ja oluliste avastuste edastamise kord vastavatele ametiasutustele ning juhtkonnale</w:t>
      </w:r>
      <w:r>
        <w:rPr>
          <w:rFonts w:ascii="Times New Roman" w:hAnsi="Times New Roman" w:cs="Times New Roman"/>
          <w:color w:val="000000"/>
          <w:sz w:val="24"/>
          <w:szCs w:val="24"/>
        </w:rPr>
        <w:t>;</w:t>
      </w:r>
    </w:p>
    <w:p w14:paraId="3DBA9C0B" w14:textId="77777777" w:rsidR="00CF6534" w:rsidRPr="0012561F" w:rsidRDefault="00CF6534" w:rsidP="00CF6534">
      <w:pPr>
        <w:numPr>
          <w:ilvl w:val="1"/>
          <w:numId w:val="2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w:t>
      </w:r>
      <w:r w:rsidRPr="0012561F">
        <w:rPr>
          <w:rFonts w:ascii="Times New Roman" w:hAnsi="Times New Roman" w:cs="Times New Roman"/>
          <w:color w:val="000000"/>
          <w:sz w:val="24"/>
          <w:szCs w:val="24"/>
        </w:rPr>
        <w:t>õue säilitada kontrolliaruandeid ja dokumente teatud aja jooksul, et tagada jälgitavus ja vastutus.</w:t>
      </w:r>
    </w:p>
    <w:p w14:paraId="3B0134C1" w14:textId="77777777" w:rsidR="00CF6534" w:rsidRPr="00FD11AD" w:rsidRDefault="00CF6534" w:rsidP="00CF6534">
      <w:pPr>
        <w:spacing w:after="0" w:line="240" w:lineRule="auto"/>
        <w:ind w:left="720"/>
        <w:jc w:val="both"/>
        <w:rPr>
          <w:rFonts w:ascii="Times New Roman" w:hAnsi="Times New Roman" w:cs="Times New Roman"/>
          <w:color w:val="000000"/>
          <w:sz w:val="24"/>
          <w:szCs w:val="24"/>
        </w:rPr>
      </w:pPr>
    </w:p>
    <w:p w14:paraId="38519306" w14:textId="77777777" w:rsidR="00CF6534" w:rsidRPr="0012561F" w:rsidRDefault="00CF6534" w:rsidP="00CF6534">
      <w:pPr>
        <w:numPr>
          <w:ilvl w:val="0"/>
          <w:numId w:val="27"/>
        </w:numPr>
        <w:spacing w:after="0" w:line="240" w:lineRule="auto"/>
        <w:jc w:val="both"/>
        <w:rPr>
          <w:rFonts w:ascii="Times New Roman" w:hAnsi="Times New Roman" w:cs="Times New Roman"/>
          <w:color w:val="000000"/>
          <w:sz w:val="24"/>
          <w:szCs w:val="24"/>
        </w:rPr>
      </w:pPr>
      <w:r w:rsidRPr="0012561F">
        <w:rPr>
          <w:rFonts w:ascii="Times New Roman" w:hAnsi="Times New Roman" w:cs="Times New Roman"/>
          <w:b/>
          <w:bCs/>
          <w:color w:val="000000"/>
          <w:sz w:val="24"/>
          <w:szCs w:val="24"/>
        </w:rPr>
        <w:t>Hädaolukorra plaanid</w:t>
      </w:r>
      <w:r w:rsidRPr="0012561F">
        <w:rPr>
          <w:rFonts w:ascii="Times New Roman" w:hAnsi="Times New Roman" w:cs="Times New Roman"/>
          <w:color w:val="000000"/>
          <w:sz w:val="24"/>
          <w:szCs w:val="24"/>
        </w:rPr>
        <w:t>:</w:t>
      </w:r>
    </w:p>
    <w:p w14:paraId="2C822EE3" w14:textId="77777777" w:rsidR="00CF6534" w:rsidRPr="0012561F" w:rsidRDefault="00CF6534" w:rsidP="00CF6534">
      <w:pPr>
        <w:numPr>
          <w:ilvl w:val="1"/>
          <w:numId w:val="27"/>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w:t>
      </w:r>
      <w:r w:rsidRPr="0012561F">
        <w:rPr>
          <w:rFonts w:ascii="Times New Roman" w:hAnsi="Times New Roman" w:cs="Times New Roman"/>
          <w:color w:val="000000"/>
          <w:sz w:val="24"/>
          <w:szCs w:val="24"/>
        </w:rPr>
        <w:t>uhised võimalike hädaolukordade (nt tulekahju, õnnetusjuhtum) jaoks ning kiire reageerimise meetmed ja evakuatsiooniplaanid.</w:t>
      </w:r>
    </w:p>
    <w:p w14:paraId="194D8EE9" w14:textId="77777777" w:rsidR="00CF6534" w:rsidRDefault="00CF6534" w:rsidP="00CF6534">
      <w:pPr>
        <w:spacing w:after="0" w:line="240" w:lineRule="auto"/>
        <w:jc w:val="both"/>
        <w:rPr>
          <w:rFonts w:ascii="Times New Roman" w:hAnsi="Times New Roman" w:cs="Times New Roman"/>
          <w:color w:val="000000"/>
          <w:sz w:val="24"/>
          <w:szCs w:val="24"/>
        </w:rPr>
      </w:pPr>
    </w:p>
    <w:p w14:paraId="4F704F52" w14:textId="77777777" w:rsidR="00CF6534" w:rsidRPr="0012561F" w:rsidRDefault="00CF6534" w:rsidP="00CF6534">
      <w:pPr>
        <w:spacing w:after="0" w:line="240" w:lineRule="auto"/>
        <w:jc w:val="both"/>
        <w:rPr>
          <w:rFonts w:ascii="Times New Roman" w:hAnsi="Times New Roman" w:cs="Times New Roman"/>
          <w:color w:val="000000"/>
          <w:sz w:val="24"/>
          <w:szCs w:val="24"/>
        </w:rPr>
      </w:pPr>
      <w:r w:rsidRPr="0012561F">
        <w:rPr>
          <w:rFonts w:ascii="Times New Roman" w:hAnsi="Times New Roman" w:cs="Times New Roman"/>
          <w:color w:val="000000"/>
          <w:sz w:val="24"/>
          <w:szCs w:val="24"/>
        </w:rPr>
        <w:t>Sellised nõuded taga</w:t>
      </w:r>
      <w:r>
        <w:rPr>
          <w:rFonts w:ascii="Times New Roman" w:hAnsi="Times New Roman" w:cs="Times New Roman"/>
          <w:color w:val="000000"/>
          <w:sz w:val="24"/>
          <w:szCs w:val="24"/>
        </w:rPr>
        <w:t>vad</w:t>
      </w:r>
      <w:r w:rsidRPr="0012561F">
        <w:rPr>
          <w:rFonts w:ascii="Times New Roman" w:hAnsi="Times New Roman" w:cs="Times New Roman"/>
          <w:color w:val="000000"/>
          <w:sz w:val="24"/>
          <w:szCs w:val="24"/>
        </w:rPr>
        <w:t xml:space="preserve">, et lasketiiru ja laskepaiga tegevus ja </w:t>
      </w:r>
      <w:r>
        <w:rPr>
          <w:rFonts w:ascii="Times New Roman" w:hAnsi="Times New Roman" w:cs="Times New Roman"/>
          <w:color w:val="000000"/>
          <w:sz w:val="24"/>
          <w:szCs w:val="24"/>
        </w:rPr>
        <w:t>taristu</w:t>
      </w:r>
      <w:r w:rsidRPr="0012561F">
        <w:rPr>
          <w:rFonts w:ascii="Times New Roman" w:hAnsi="Times New Roman" w:cs="Times New Roman"/>
          <w:color w:val="000000"/>
          <w:sz w:val="24"/>
          <w:szCs w:val="24"/>
        </w:rPr>
        <w:t xml:space="preserve"> oleksid põhjalikult hinnatud ning et teenistusrelvade </w:t>
      </w:r>
      <w:r>
        <w:rPr>
          <w:rFonts w:ascii="Times New Roman" w:hAnsi="Times New Roman" w:cs="Times New Roman"/>
          <w:color w:val="000000"/>
          <w:sz w:val="24"/>
          <w:szCs w:val="24"/>
        </w:rPr>
        <w:t>käsitsemine</w:t>
      </w:r>
      <w:r w:rsidRPr="0012561F">
        <w:rPr>
          <w:rFonts w:ascii="Times New Roman" w:hAnsi="Times New Roman" w:cs="Times New Roman"/>
          <w:color w:val="000000"/>
          <w:sz w:val="24"/>
          <w:szCs w:val="24"/>
        </w:rPr>
        <w:t xml:space="preserve"> toimuks ohutult ja vastavalt kehtivatele õigusnormidele.</w:t>
      </w:r>
    </w:p>
    <w:p w14:paraId="229FCBFE" w14:textId="77777777" w:rsidR="00CF6534" w:rsidRDefault="00CF6534" w:rsidP="00CF6534">
      <w:pPr>
        <w:spacing w:after="0" w:line="240" w:lineRule="auto"/>
        <w:jc w:val="both"/>
        <w:rPr>
          <w:rFonts w:ascii="Times New Roman" w:hAnsi="Times New Roman" w:cs="Times New Roman"/>
          <w:color w:val="000000"/>
          <w:sz w:val="24"/>
          <w:szCs w:val="24"/>
        </w:rPr>
      </w:pPr>
    </w:p>
    <w:p w14:paraId="67618286" w14:textId="7DB7F365" w:rsidR="00CF6534" w:rsidRPr="00DB2B60" w:rsidRDefault="00CF6534" w:rsidP="00CF653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Eelnõu § 1 punkti </w:t>
      </w:r>
      <w:r w:rsidRPr="00395D73">
        <w:rPr>
          <w:rFonts w:ascii="Times New Roman" w:hAnsi="Times New Roman" w:cs="Times New Roman"/>
          <w:b/>
          <w:bCs/>
          <w:sz w:val="24"/>
          <w:szCs w:val="24"/>
        </w:rPr>
        <w:t>3</w:t>
      </w:r>
      <w:r>
        <w:rPr>
          <w:rFonts w:ascii="Times New Roman" w:hAnsi="Times New Roman" w:cs="Times New Roman"/>
          <w:sz w:val="24"/>
          <w:szCs w:val="24"/>
        </w:rPr>
        <w:t xml:space="preserve"> kohaselt täiendatakse määrust §-ga 16</w:t>
      </w:r>
      <w:r w:rsidRPr="008735E0">
        <w:rPr>
          <w:rFonts w:ascii="Times New Roman" w:hAnsi="Times New Roman" w:cs="Times New Roman"/>
          <w:sz w:val="24"/>
          <w:szCs w:val="24"/>
          <w:vertAlign w:val="superscript"/>
        </w:rPr>
        <w:t>1</w:t>
      </w:r>
      <w:r>
        <w:rPr>
          <w:rFonts w:ascii="Times New Roman" w:hAnsi="Times New Roman" w:cs="Times New Roman"/>
          <w:sz w:val="24"/>
          <w:szCs w:val="24"/>
        </w:rPr>
        <w:t>, milles nähakse ette vähem</w:t>
      </w:r>
      <w:r w:rsidR="00B863DB">
        <w:rPr>
          <w:rFonts w:ascii="Times New Roman" w:hAnsi="Times New Roman" w:cs="Times New Roman"/>
          <w:sz w:val="24"/>
          <w:szCs w:val="24"/>
        </w:rPr>
        <w:t xml:space="preserve"> </w:t>
      </w:r>
      <w:r>
        <w:rPr>
          <w:rFonts w:ascii="Times New Roman" w:hAnsi="Times New Roman" w:cs="Times New Roman"/>
          <w:sz w:val="24"/>
          <w:szCs w:val="24"/>
        </w:rPr>
        <w:t>kahjustavast</w:t>
      </w:r>
      <w:r w:rsidRPr="00DB2B60">
        <w:rPr>
          <w:rFonts w:ascii="Times New Roman" w:hAnsi="Times New Roman" w:cs="Times New Roman"/>
          <w:sz w:val="24"/>
          <w:szCs w:val="24"/>
        </w:rPr>
        <w:t xml:space="preserve"> harjutusrelvast laskmise</w:t>
      </w:r>
      <w:r>
        <w:rPr>
          <w:rFonts w:ascii="Times New Roman" w:hAnsi="Times New Roman" w:cs="Times New Roman"/>
          <w:sz w:val="24"/>
          <w:szCs w:val="24"/>
        </w:rPr>
        <w:t xml:space="preserve"> ohutusnõuded.</w:t>
      </w:r>
      <w:r w:rsidRPr="00DB2B60">
        <w:rPr>
          <w:rFonts w:ascii="Times New Roman" w:hAnsi="Times New Roman" w:cs="Times New Roman"/>
          <w:sz w:val="24"/>
          <w:szCs w:val="24"/>
        </w:rPr>
        <w:t xml:space="preserve"> </w:t>
      </w:r>
      <w:r w:rsidRPr="00166982">
        <w:rPr>
          <w:rFonts w:ascii="Times New Roman" w:hAnsi="Times New Roman" w:cs="Times New Roman"/>
          <w:sz w:val="24"/>
          <w:szCs w:val="24"/>
        </w:rPr>
        <w:t>Selle paragrahvi eesmärk on tagada harjutusalal viibivate inimeste ohutus ja vältida õnnetusjuhtumeid, mis võivad tekkida harjutusrelvast laskmisel.</w:t>
      </w:r>
    </w:p>
    <w:p w14:paraId="22D931D0" w14:textId="77777777" w:rsidR="00CF6534" w:rsidRDefault="00CF6534" w:rsidP="00CF6534">
      <w:pPr>
        <w:tabs>
          <w:tab w:val="left" w:pos="567"/>
        </w:tabs>
        <w:spacing w:after="0" w:line="240" w:lineRule="auto"/>
        <w:jc w:val="both"/>
        <w:rPr>
          <w:rFonts w:ascii="Times New Roman" w:hAnsi="Times New Roman" w:cs="Times New Roman"/>
          <w:sz w:val="24"/>
          <w:szCs w:val="24"/>
        </w:rPr>
      </w:pPr>
    </w:p>
    <w:p w14:paraId="0158B7F5" w14:textId="7269F008" w:rsidR="00CF6534" w:rsidRPr="00DD0843" w:rsidRDefault="00CF6534" w:rsidP="00CF6534">
      <w:pPr>
        <w:spacing w:after="0" w:line="240" w:lineRule="auto"/>
        <w:jc w:val="both"/>
        <w:rPr>
          <w:rFonts w:ascii="Times New Roman" w:hAnsi="Times New Roman" w:cs="Times New Roman"/>
          <w:color w:val="000000"/>
          <w:sz w:val="24"/>
          <w:szCs w:val="24"/>
        </w:rPr>
      </w:pPr>
      <w:r w:rsidRPr="00DB2B60">
        <w:rPr>
          <w:rFonts w:ascii="Times New Roman" w:eastAsia="Calibri" w:hAnsi="Times New Roman" w:cs="Times New Roman"/>
          <w:sz w:val="24"/>
          <w:szCs w:val="24"/>
          <w:u w:val="single"/>
        </w:rPr>
        <w:t>Lõike 1</w:t>
      </w:r>
      <w:r>
        <w:rPr>
          <w:rFonts w:ascii="Times New Roman" w:eastAsia="Calibri" w:hAnsi="Times New Roman" w:cs="Times New Roman"/>
          <w:sz w:val="24"/>
          <w:szCs w:val="24"/>
        </w:rPr>
        <w:t xml:space="preserve"> kohaselt peavad harjutusalal viibijad täitma harjutusrelva ja selle laskemoona tootja ette</w:t>
      </w:r>
      <w:r w:rsidR="006E5C29">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nähtud ohutusnõudeid, </w:t>
      </w:r>
      <w:r w:rsidRPr="00AD2BE1">
        <w:rPr>
          <w:rFonts w:ascii="Times New Roman" w:eastAsia="Calibri" w:hAnsi="Times New Roman" w:cs="Times New Roman"/>
          <w:sz w:val="24"/>
          <w:szCs w:val="24"/>
        </w:rPr>
        <w:t>kuna tootja poolt määratud juhised lähtuvad põhjalikest testimistest ning arvestavad konkreetse relva ja laskemoona omadusi, sealhulgas nende ohtlikkuse astet.</w:t>
      </w:r>
      <w:r>
        <w:rPr>
          <w:rFonts w:ascii="Times New Roman" w:eastAsia="Calibri" w:hAnsi="Times New Roman" w:cs="Times New Roman"/>
          <w:sz w:val="24"/>
          <w:szCs w:val="24"/>
        </w:rPr>
        <w:t xml:space="preserve"> </w:t>
      </w:r>
      <w:r w:rsidRPr="00AD2BE1">
        <w:rPr>
          <w:rFonts w:ascii="Times New Roman" w:eastAsia="Calibri" w:hAnsi="Times New Roman" w:cs="Times New Roman"/>
          <w:sz w:val="24"/>
          <w:szCs w:val="24"/>
        </w:rPr>
        <w:t>Lisaks on soovitatud võimalusel katta nahapind, mis aitab vähendada löökide või tabamuste korral tekkida võivat vigastusohtu. Kuigi madala suudmeenergiaga harjutusrelvad (kuni 7,5 J) ei kujuta endast suurt ohtu, võib tabamus katmata nahapinnale põhjustada valuaistingut või väiksemaid vigastusi. Nahapinna katmine, näiteks kaitseriietuse kandmisega, aitab seda riski vähendada ning tagab treeningutel osalejate turvalisuse.</w:t>
      </w:r>
      <w:r w:rsidRPr="005F6E81">
        <w:rPr>
          <w:rFonts w:ascii="Times New Roman" w:hAnsi="Times New Roman" w:cs="Times New Roman"/>
          <w:b/>
          <w:bCs/>
          <w:color w:val="000000"/>
          <w:sz w:val="24"/>
          <w:szCs w:val="24"/>
        </w:rPr>
        <w:t xml:space="preserve"> </w:t>
      </w:r>
      <w:r w:rsidRPr="00DD0843">
        <w:rPr>
          <w:rFonts w:ascii="Times New Roman" w:hAnsi="Times New Roman" w:cs="Times New Roman"/>
          <w:color w:val="000000"/>
          <w:sz w:val="24"/>
          <w:szCs w:val="24"/>
        </w:rPr>
        <w:t>Kuulivestid ei ole üldiselt vajalikud.</w:t>
      </w:r>
      <w:r>
        <w:rPr>
          <w:rFonts w:ascii="Times New Roman" w:hAnsi="Times New Roman" w:cs="Times New Roman"/>
          <w:color w:val="000000"/>
          <w:sz w:val="24"/>
          <w:szCs w:val="24"/>
        </w:rPr>
        <w:t xml:space="preserve"> M</w:t>
      </w:r>
      <w:r w:rsidRPr="00DB2B60">
        <w:rPr>
          <w:rFonts w:ascii="Times New Roman" w:hAnsi="Times New Roman" w:cs="Times New Roman"/>
          <w:color w:val="000000"/>
          <w:sz w:val="24"/>
          <w:szCs w:val="24"/>
        </w:rPr>
        <w:t>uud isikukaitsevahendi</w:t>
      </w:r>
      <w:r>
        <w:rPr>
          <w:rFonts w:ascii="Times New Roman" w:hAnsi="Times New Roman" w:cs="Times New Roman"/>
          <w:color w:val="000000"/>
          <w:sz w:val="24"/>
          <w:szCs w:val="24"/>
        </w:rPr>
        <w:t>d</w:t>
      </w:r>
      <w:r w:rsidRPr="00DB2B60">
        <w:rPr>
          <w:rFonts w:ascii="Times New Roman" w:hAnsi="Times New Roman" w:cs="Times New Roman"/>
          <w:color w:val="000000"/>
          <w:sz w:val="24"/>
          <w:szCs w:val="24"/>
        </w:rPr>
        <w:t xml:space="preserve">, nagu näiteks </w:t>
      </w:r>
      <w:r>
        <w:rPr>
          <w:rFonts w:ascii="Times New Roman" w:hAnsi="Times New Roman" w:cs="Times New Roman"/>
          <w:color w:val="000000"/>
          <w:sz w:val="24"/>
          <w:szCs w:val="24"/>
        </w:rPr>
        <w:t>k</w:t>
      </w:r>
      <w:r w:rsidRPr="00DD0843">
        <w:rPr>
          <w:rFonts w:ascii="Times New Roman" w:hAnsi="Times New Roman" w:cs="Times New Roman"/>
          <w:color w:val="000000"/>
          <w:sz w:val="24"/>
          <w:szCs w:val="24"/>
        </w:rPr>
        <w:t>aitseprillid ja -maskid</w:t>
      </w:r>
      <w:r>
        <w:rPr>
          <w:rFonts w:ascii="Times New Roman" w:hAnsi="Times New Roman" w:cs="Times New Roman"/>
          <w:color w:val="000000"/>
          <w:sz w:val="24"/>
          <w:szCs w:val="24"/>
        </w:rPr>
        <w:t>,</w:t>
      </w:r>
      <w:r w:rsidRPr="00DD0843">
        <w:rPr>
          <w:rFonts w:ascii="Times New Roman" w:hAnsi="Times New Roman" w:cs="Times New Roman"/>
          <w:color w:val="000000"/>
          <w:sz w:val="24"/>
          <w:szCs w:val="24"/>
        </w:rPr>
        <w:t xml:space="preserve"> on siiski </w:t>
      </w:r>
      <w:r>
        <w:rPr>
          <w:rFonts w:ascii="Times New Roman" w:hAnsi="Times New Roman" w:cs="Times New Roman"/>
          <w:color w:val="000000"/>
          <w:sz w:val="24"/>
          <w:szCs w:val="24"/>
        </w:rPr>
        <w:t xml:space="preserve">üldjuhul </w:t>
      </w:r>
      <w:r w:rsidRPr="00DD0843">
        <w:rPr>
          <w:rFonts w:ascii="Times New Roman" w:hAnsi="Times New Roman" w:cs="Times New Roman"/>
          <w:color w:val="000000"/>
          <w:sz w:val="24"/>
          <w:szCs w:val="24"/>
        </w:rPr>
        <w:t>soovituslik</w:t>
      </w:r>
      <w:r>
        <w:rPr>
          <w:rFonts w:ascii="Times New Roman" w:hAnsi="Times New Roman" w:cs="Times New Roman"/>
          <w:color w:val="000000"/>
          <w:sz w:val="24"/>
          <w:szCs w:val="24"/>
        </w:rPr>
        <w:t>ud</w:t>
      </w:r>
      <w:r w:rsidRPr="00DD0843">
        <w:rPr>
          <w:rFonts w:ascii="Times New Roman" w:hAnsi="Times New Roman" w:cs="Times New Roman"/>
          <w:color w:val="000000"/>
          <w:sz w:val="24"/>
          <w:szCs w:val="24"/>
        </w:rPr>
        <w:t xml:space="preserve">, </w:t>
      </w:r>
      <w:r>
        <w:rPr>
          <w:rFonts w:ascii="Times New Roman" w:hAnsi="Times New Roman" w:cs="Times New Roman"/>
          <w:color w:val="000000"/>
          <w:sz w:val="24"/>
          <w:szCs w:val="24"/>
        </w:rPr>
        <w:t>et suu ja silmad oleks kaitstud.</w:t>
      </w:r>
    </w:p>
    <w:p w14:paraId="4395D8BE" w14:textId="77777777" w:rsidR="00CF6534" w:rsidRDefault="00CF6534" w:rsidP="00CF6534">
      <w:pPr>
        <w:tabs>
          <w:tab w:val="left" w:pos="567"/>
        </w:tabs>
        <w:spacing w:after="0" w:line="240" w:lineRule="auto"/>
        <w:jc w:val="both"/>
        <w:rPr>
          <w:rFonts w:ascii="Times New Roman" w:eastAsia="Calibri" w:hAnsi="Times New Roman" w:cs="Times New Roman"/>
          <w:sz w:val="24"/>
          <w:szCs w:val="24"/>
        </w:rPr>
      </w:pPr>
    </w:p>
    <w:p w14:paraId="73F4437F" w14:textId="00A5F729" w:rsidR="00CF6534" w:rsidRDefault="00EC4BD5" w:rsidP="00CF6534">
      <w:pPr>
        <w:tabs>
          <w:tab w:val="left" w:pos="567"/>
        </w:tabs>
        <w:spacing w:after="0" w:line="240" w:lineRule="auto"/>
        <w:jc w:val="both"/>
        <w:rPr>
          <w:rFonts w:ascii="Times New Roman" w:eastAsia="Calibri" w:hAnsi="Times New Roman" w:cs="Times New Roman"/>
          <w:sz w:val="24"/>
          <w:szCs w:val="24"/>
        </w:rPr>
      </w:pPr>
      <w:r w:rsidRPr="00CF2236">
        <w:rPr>
          <w:rFonts w:ascii="Times New Roman" w:eastAsia="Calibri" w:hAnsi="Times New Roman" w:cs="Times New Roman"/>
          <w:sz w:val="24"/>
          <w:szCs w:val="24"/>
          <w:u w:val="single"/>
        </w:rPr>
        <w:t>Lõikes 2</w:t>
      </w:r>
      <w:r w:rsidRPr="00EC4BD5">
        <w:rPr>
          <w:rFonts w:ascii="Times New Roman" w:eastAsia="Calibri" w:hAnsi="Times New Roman" w:cs="Times New Roman"/>
          <w:sz w:val="24"/>
          <w:szCs w:val="24"/>
        </w:rPr>
        <w:t xml:space="preserve"> nähakse ette, et laskmist läbiviivad isikud ja need, kes laskmises ei osale, peavad kandma helkurvesti. Nõude eesmärk on tagada, et kõik harjutusalal viibivad isikud oleksid relva kasutajatele selgelt nähtavad ja kergesti tuvastatavad. See suurendab ohutust, aidates laskmises mitteosalevad isikud visuaalselt eristada ning vähendades võimalust, et laskur keskendub ekslikult neile. Helkurvesti kandmine lihtsustab laskurite ja laskmises mitteosalejate selget eristamist, mis omakorda vähendab õnnetuste riski.</w:t>
      </w:r>
    </w:p>
    <w:p w14:paraId="411DEDE2" w14:textId="77777777" w:rsidR="00E5285F" w:rsidRDefault="00E5285F" w:rsidP="00CF6534">
      <w:pPr>
        <w:tabs>
          <w:tab w:val="left" w:pos="567"/>
        </w:tabs>
        <w:spacing w:after="0" w:line="240" w:lineRule="auto"/>
        <w:jc w:val="both"/>
        <w:rPr>
          <w:rFonts w:ascii="Times New Roman" w:eastAsia="Calibri" w:hAnsi="Times New Roman" w:cs="Times New Roman"/>
          <w:sz w:val="24"/>
          <w:szCs w:val="24"/>
          <w:u w:val="single"/>
        </w:rPr>
      </w:pPr>
    </w:p>
    <w:p w14:paraId="7CCE58BE" w14:textId="44409BC3" w:rsidR="00CF6534" w:rsidRDefault="00CF6534" w:rsidP="00CF6534">
      <w:pPr>
        <w:tabs>
          <w:tab w:val="left" w:pos="567"/>
        </w:tabs>
        <w:spacing w:after="0" w:line="240" w:lineRule="auto"/>
        <w:jc w:val="both"/>
        <w:rPr>
          <w:rFonts w:ascii="Times New Roman" w:eastAsia="Calibri" w:hAnsi="Times New Roman" w:cs="Times New Roman"/>
          <w:sz w:val="24"/>
          <w:szCs w:val="24"/>
        </w:rPr>
      </w:pPr>
      <w:r w:rsidRPr="00DB2B60">
        <w:rPr>
          <w:rFonts w:ascii="Times New Roman" w:eastAsia="Calibri" w:hAnsi="Times New Roman" w:cs="Times New Roman"/>
          <w:sz w:val="24"/>
          <w:szCs w:val="24"/>
          <w:u w:val="single"/>
        </w:rPr>
        <w:t>Lõi</w:t>
      </w:r>
      <w:r w:rsidR="00B863DB">
        <w:rPr>
          <w:rFonts w:ascii="Times New Roman" w:eastAsia="Calibri" w:hAnsi="Times New Roman" w:cs="Times New Roman"/>
          <w:sz w:val="24"/>
          <w:szCs w:val="24"/>
          <w:u w:val="single"/>
        </w:rPr>
        <w:t>g</w:t>
      </w:r>
      <w:r w:rsidRPr="00DB2B60">
        <w:rPr>
          <w:rFonts w:ascii="Times New Roman" w:eastAsia="Calibri" w:hAnsi="Times New Roman" w:cs="Times New Roman"/>
          <w:sz w:val="24"/>
          <w:szCs w:val="24"/>
          <w:u w:val="single"/>
        </w:rPr>
        <w:t>e</w:t>
      </w:r>
      <w:r w:rsidR="00B863DB">
        <w:rPr>
          <w:rFonts w:ascii="Times New Roman" w:eastAsia="Calibri" w:hAnsi="Times New Roman" w:cs="Times New Roman"/>
          <w:sz w:val="24"/>
          <w:szCs w:val="24"/>
          <w:u w:val="single"/>
        </w:rPr>
        <w:t>te</w:t>
      </w:r>
      <w:r w:rsidRPr="00DB2B60">
        <w:rPr>
          <w:rFonts w:ascii="Times New Roman" w:eastAsia="Calibri" w:hAnsi="Times New Roman" w:cs="Times New Roman"/>
          <w:sz w:val="24"/>
          <w:szCs w:val="24"/>
          <w:u w:val="single"/>
        </w:rPr>
        <w:t xml:space="preserve"> 3</w:t>
      </w:r>
      <w:r w:rsidR="00B863DB">
        <w:rPr>
          <w:rFonts w:ascii="Times New Roman" w:eastAsia="Calibri" w:hAnsi="Times New Roman" w:cs="Times New Roman"/>
          <w:sz w:val="24"/>
          <w:szCs w:val="24"/>
          <w:u w:val="single"/>
        </w:rPr>
        <w:t xml:space="preserve"> ja 4</w:t>
      </w:r>
      <w:r>
        <w:rPr>
          <w:rFonts w:ascii="Times New Roman" w:eastAsia="Calibri" w:hAnsi="Times New Roman" w:cs="Times New Roman"/>
          <w:sz w:val="24"/>
          <w:szCs w:val="24"/>
        </w:rPr>
        <w:t xml:space="preserve"> kohaselt on o</w:t>
      </w:r>
      <w:r w:rsidRPr="00C532E3">
        <w:rPr>
          <w:rFonts w:ascii="Times New Roman" w:eastAsia="Calibri" w:hAnsi="Times New Roman" w:cs="Times New Roman"/>
          <w:sz w:val="24"/>
          <w:szCs w:val="24"/>
        </w:rPr>
        <w:t>otamatu ohu või kõrvalise objekti ilmumise korral harjutusalale oluline, et laskmine katkestatakse koheselt, et vältida võimalikke õnnetusi. Seetõttu on sätestatud, et esimene oh</w:t>
      </w:r>
      <w:r>
        <w:rPr>
          <w:rFonts w:ascii="Times New Roman" w:eastAsia="Calibri" w:hAnsi="Times New Roman" w:cs="Times New Roman"/>
          <w:sz w:val="24"/>
          <w:szCs w:val="24"/>
        </w:rPr>
        <w:t>tu</w:t>
      </w:r>
      <w:r w:rsidRPr="00C532E3">
        <w:rPr>
          <w:rFonts w:ascii="Times New Roman" w:eastAsia="Calibri" w:hAnsi="Times New Roman" w:cs="Times New Roman"/>
          <w:sz w:val="24"/>
          <w:szCs w:val="24"/>
        </w:rPr>
        <w:t xml:space="preserve"> märganud isik – olgu see laskmist läbiviiv isik, kohtunik või kontrollija – annab laskurile koheselt käskluse laskmine peatada.</w:t>
      </w:r>
      <w:r>
        <w:rPr>
          <w:rFonts w:ascii="Times New Roman" w:eastAsia="Calibri" w:hAnsi="Times New Roman" w:cs="Times New Roman"/>
          <w:sz w:val="24"/>
          <w:szCs w:val="24"/>
        </w:rPr>
        <w:t xml:space="preserve"> </w:t>
      </w:r>
      <w:r w:rsidRPr="00C532E3">
        <w:rPr>
          <w:rFonts w:ascii="Times New Roman" w:eastAsia="Calibri" w:hAnsi="Times New Roman" w:cs="Times New Roman"/>
          <w:sz w:val="24"/>
          <w:szCs w:val="24"/>
        </w:rPr>
        <w:t xml:space="preserve">Kui laskur ise märkab ohtu esimesena, on tal kohustus viivitamata laskmine katkestada ja teavitada sellest ka teisi alal viibivaid inimesi. Selgelt määratletud ja kiire reaktsiooniga süsteem tagab, et kõik alal viibivad isikud on </w:t>
      </w:r>
      <w:r>
        <w:rPr>
          <w:rFonts w:ascii="Times New Roman" w:eastAsia="Calibri" w:hAnsi="Times New Roman" w:cs="Times New Roman"/>
          <w:sz w:val="24"/>
          <w:szCs w:val="24"/>
        </w:rPr>
        <w:t>teadlikud</w:t>
      </w:r>
      <w:r w:rsidRPr="00C532E3">
        <w:rPr>
          <w:rFonts w:ascii="Times New Roman" w:eastAsia="Calibri" w:hAnsi="Times New Roman" w:cs="Times New Roman"/>
          <w:sz w:val="24"/>
          <w:szCs w:val="24"/>
        </w:rPr>
        <w:t xml:space="preserve"> võimalikust ohust ning saavad astuda vajalikke samme, et tagada enda ja teiste ohutus.</w:t>
      </w:r>
    </w:p>
    <w:p w14:paraId="132F69BC" w14:textId="77777777" w:rsidR="00CF6534" w:rsidRPr="003E5CCB" w:rsidRDefault="00CF6534" w:rsidP="00CF6534">
      <w:pPr>
        <w:tabs>
          <w:tab w:val="left" w:pos="567"/>
        </w:tabs>
        <w:spacing w:after="0" w:line="240" w:lineRule="auto"/>
        <w:jc w:val="both"/>
        <w:rPr>
          <w:rFonts w:ascii="Times New Roman" w:eastAsia="Calibri" w:hAnsi="Times New Roman" w:cs="Times New Roman"/>
          <w:sz w:val="24"/>
          <w:szCs w:val="24"/>
        </w:rPr>
      </w:pPr>
    </w:p>
    <w:p w14:paraId="1CF81CC1" w14:textId="4351CC9F" w:rsidR="00CF6534" w:rsidRPr="003E5CCB" w:rsidRDefault="00CF6534" w:rsidP="00CF6534">
      <w:pPr>
        <w:tabs>
          <w:tab w:val="left" w:pos="567"/>
        </w:tabs>
        <w:spacing w:after="0" w:line="240" w:lineRule="auto"/>
        <w:jc w:val="both"/>
        <w:rPr>
          <w:rFonts w:ascii="Times New Roman" w:eastAsia="Calibri" w:hAnsi="Times New Roman" w:cs="Times New Roman"/>
          <w:sz w:val="24"/>
          <w:szCs w:val="24"/>
        </w:rPr>
      </w:pPr>
      <w:r w:rsidRPr="003E5CCB">
        <w:rPr>
          <w:rFonts w:ascii="Times New Roman" w:eastAsia="Calibri" w:hAnsi="Times New Roman" w:cs="Times New Roman"/>
          <w:b/>
          <w:bCs/>
          <w:sz w:val="24"/>
          <w:szCs w:val="24"/>
        </w:rPr>
        <w:t xml:space="preserve">Eelnõu § </w:t>
      </w:r>
      <w:r>
        <w:rPr>
          <w:rFonts w:ascii="Times New Roman" w:eastAsia="Calibri" w:hAnsi="Times New Roman" w:cs="Times New Roman"/>
          <w:b/>
          <w:bCs/>
          <w:sz w:val="24"/>
          <w:szCs w:val="24"/>
        </w:rPr>
        <w:t>1</w:t>
      </w:r>
      <w:r w:rsidRPr="003E5CCB">
        <w:rPr>
          <w:rFonts w:ascii="Times New Roman" w:eastAsia="Calibri" w:hAnsi="Times New Roman" w:cs="Times New Roman"/>
          <w:b/>
          <w:bCs/>
          <w:sz w:val="24"/>
          <w:szCs w:val="24"/>
        </w:rPr>
        <w:t xml:space="preserve"> punkti 4</w:t>
      </w:r>
      <w:r w:rsidRPr="003E5CCB">
        <w:rPr>
          <w:rFonts w:ascii="Times New Roman" w:eastAsia="Calibri" w:hAnsi="Times New Roman" w:cs="Times New Roman"/>
          <w:sz w:val="24"/>
          <w:szCs w:val="24"/>
        </w:rPr>
        <w:t xml:space="preserve"> kohaselt täpsustatakse </w:t>
      </w:r>
      <w:r>
        <w:rPr>
          <w:rFonts w:ascii="Times New Roman" w:eastAsia="Calibri" w:hAnsi="Times New Roman" w:cs="Times New Roman"/>
          <w:sz w:val="24"/>
          <w:szCs w:val="24"/>
        </w:rPr>
        <w:t xml:space="preserve">määruse nr 12 </w:t>
      </w:r>
      <w:r w:rsidRPr="003E5CCB">
        <w:rPr>
          <w:rFonts w:ascii="Times New Roman" w:eastAsia="Calibri" w:hAnsi="Times New Roman" w:cs="Times New Roman"/>
          <w:sz w:val="24"/>
          <w:szCs w:val="24"/>
        </w:rPr>
        <w:t>§ 17 lõike 2 sõnastust, mis praegu näeb ette, et laskmise eest vastutav isik peab olema laskeinstruktor RelvS-i § 86</w:t>
      </w:r>
      <w:r w:rsidRPr="003E5CCB">
        <w:rPr>
          <w:rFonts w:ascii="Times New Roman" w:eastAsia="Calibri" w:hAnsi="Times New Roman" w:cs="Times New Roman"/>
          <w:sz w:val="24"/>
          <w:szCs w:val="24"/>
          <w:vertAlign w:val="superscript"/>
        </w:rPr>
        <w:t>1</w:t>
      </w:r>
      <w:r w:rsidRPr="003E5CCB">
        <w:rPr>
          <w:rFonts w:ascii="Times New Roman" w:eastAsia="Calibri" w:hAnsi="Times New Roman" w:cs="Times New Roman"/>
          <w:sz w:val="24"/>
          <w:szCs w:val="24"/>
        </w:rPr>
        <w:t xml:space="preserve"> tähenduses. Sättesse lisatakse viide ka RelvS-i §-le 86</w:t>
      </w:r>
      <w:r w:rsidRPr="003E5CCB">
        <w:rPr>
          <w:rFonts w:ascii="Times New Roman" w:eastAsia="Calibri" w:hAnsi="Times New Roman" w:cs="Times New Roman"/>
          <w:sz w:val="24"/>
          <w:szCs w:val="24"/>
          <w:vertAlign w:val="superscript"/>
        </w:rPr>
        <w:t>2</w:t>
      </w:r>
      <w:r w:rsidRPr="003E5CCB">
        <w:rPr>
          <w:rFonts w:ascii="Times New Roman" w:eastAsia="Calibri" w:hAnsi="Times New Roman" w:cs="Times New Roman"/>
          <w:sz w:val="24"/>
          <w:szCs w:val="24"/>
        </w:rPr>
        <w:t xml:space="preserve">, kus on toodud nõuded </w:t>
      </w:r>
      <w:r w:rsidRPr="00541E9C">
        <w:rPr>
          <w:rFonts w:ascii="Times New Roman" w:eastAsia="Calibri" w:hAnsi="Times New Roman" w:cs="Times New Roman"/>
          <w:sz w:val="24"/>
          <w:szCs w:val="24"/>
        </w:rPr>
        <w:t>teenistusrelvi käitleva asutuse laskeinstruktorile. Täiendus on vajalik seoses määruse kohaldumisega teenistusrelvi käitlevatele asutustele.</w:t>
      </w:r>
    </w:p>
    <w:p w14:paraId="7573C837" w14:textId="77777777" w:rsidR="00CF6534" w:rsidRDefault="00CF6534" w:rsidP="00CF6534">
      <w:pPr>
        <w:tabs>
          <w:tab w:val="left" w:pos="567"/>
        </w:tabs>
        <w:spacing w:after="0" w:line="240" w:lineRule="auto"/>
        <w:jc w:val="both"/>
        <w:rPr>
          <w:rFonts w:ascii="Times New Roman" w:eastAsia="Calibri" w:hAnsi="Times New Roman" w:cs="Times New Roman"/>
          <w:b/>
          <w:bCs/>
          <w:sz w:val="24"/>
          <w:szCs w:val="24"/>
        </w:rPr>
      </w:pPr>
    </w:p>
    <w:p w14:paraId="75D4D758" w14:textId="349D2F1E" w:rsidR="00CF6534" w:rsidRPr="001C1B98" w:rsidRDefault="00CF6534" w:rsidP="00CF6534">
      <w:pPr>
        <w:tabs>
          <w:tab w:val="left" w:pos="567"/>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bCs/>
          <w:sz w:val="24"/>
          <w:szCs w:val="24"/>
        </w:rPr>
        <w:t xml:space="preserve">Eelnõu § 1 punkti </w:t>
      </w:r>
      <w:r w:rsidRPr="003E5CCB">
        <w:rPr>
          <w:rFonts w:ascii="Times New Roman" w:eastAsia="Calibri" w:hAnsi="Times New Roman" w:cs="Times New Roman"/>
          <w:b/>
          <w:bCs/>
          <w:sz w:val="24"/>
          <w:szCs w:val="24"/>
        </w:rPr>
        <w:t>5</w:t>
      </w:r>
      <w:r w:rsidRPr="003E5CCB">
        <w:rPr>
          <w:rFonts w:ascii="Times New Roman" w:eastAsia="Calibri" w:hAnsi="Times New Roman" w:cs="Times New Roman"/>
          <w:sz w:val="24"/>
          <w:szCs w:val="24"/>
        </w:rPr>
        <w:t xml:space="preserve"> </w:t>
      </w:r>
      <w:r>
        <w:rPr>
          <w:rFonts w:ascii="Times New Roman" w:eastAsia="Calibri" w:hAnsi="Times New Roman" w:cs="Times New Roman"/>
          <w:sz w:val="24"/>
          <w:szCs w:val="24"/>
        </w:rPr>
        <w:t>kohaselt muudetakse määruse §</w:t>
      </w:r>
      <w:r w:rsidRPr="003E5CCB">
        <w:rPr>
          <w:rFonts w:ascii="Times New Roman" w:eastAsia="Calibri" w:hAnsi="Times New Roman" w:cs="Times New Roman"/>
          <w:sz w:val="24"/>
          <w:szCs w:val="24"/>
        </w:rPr>
        <w:t xml:space="preserve"> 17 lõi</w:t>
      </w:r>
      <w:r>
        <w:rPr>
          <w:rFonts w:ascii="Times New Roman" w:eastAsia="Calibri" w:hAnsi="Times New Roman" w:cs="Times New Roman"/>
          <w:sz w:val="24"/>
          <w:szCs w:val="24"/>
        </w:rPr>
        <w:t>k</w:t>
      </w:r>
      <w:r w:rsidRPr="003E5CCB">
        <w:rPr>
          <w:rFonts w:ascii="Times New Roman" w:eastAsia="Calibri" w:hAnsi="Times New Roman" w:cs="Times New Roman"/>
          <w:sz w:val="24"/>
          <w:szCs w:val="24"/>
        </w:rPr>
        <w:t xml:space="preserve">e 3 </w:t>
      </w:r>
      <w:r>
        <w:rPr>
          <w:rFonts w:ascii="Times New Roman" w:eastAsia="Calibri" w:hAnsi="Times New Roman" w:cs="Times New Roman"/>
          <w:sz w:val="24"/>
          <w:szCs w:val="24"/>
        </w:rPr>
        <w:t>sõnastust. Sätestatakse, et</w:t>
      </w:r>
      <w:r w:rsidRPr="003E5CCB">
        <w:rPr>
          <w:rFonts w:ascii="Times New Roman" w:eastAsia="Calibri" w:hAnsi="Times New Roman" w:cs="Times New Roman"/>
          <w:sz w:val="24"/>
          <w:szCs w:val="24"/>
        </w:rPr>
        <w:t xml:space="preserve"> </w:t>
      </w:r>
      <w:r>
        <w:rPr>
          <w:rFonts w:ascii="Times New Roman" w:eastAsia="Calibri" w:hAnsi="Times New Roman" w:cs="Times New Roman"/>
          <w:sz w:val="24"/>
          <w:szCs w:val="24"/>
        </w:rPr>
        <w:t>k</w:t>
      </w:r>
      <w:r w:rsidRPr="003E5CCB">
        <w:rPr>
          <w:rFonts w:ascii="Times New Roman" w:eastAsia="Calibri" w:hAnsi="Times New Roman" w:cs="Times New Roman"/>
          <w:sz w:val="24"/>
          <w:szCs w:val="24"/>
        </w:rPr>
        <w:t>äesoleva paragrahvi lõikes 2 sätestatud nõue ei laiene laskmise eest vastutavale isikule, kelle on määranud Kaitsevägi või Kaitseliit.</w:t>
      </w:r>
      <w:r w:rsidR="00562147">
        <w:rPr>
          <w:rFonts w:ascii="Times New Roman" w:eastAsia="Calibri" w:hAnsi="Times New Roman" w:cs="Times New Roman"/>
          <w:sz w:val="24"/>
          <w:szCs w:val="24"/>
        </w:rPr>
        <w:t xml:space="preserve"> </w:t>
      </w:r>
      <w:r w:rsidR="00416E86">
        <w:rPr>
          <w:rFonts w:ascii="Times New Roman" w:eastAsia="Calibri" w:hAnsi="Times New Roman" w:cs="Times New Roman"/>
          <w:sz w:val="24"/>
          <w:szCs w:val="24"/>
        </w:rPr>
        <w:t xml:space="preserve">Muudatuse kohaselt </w:t>
      </w:r>
      <w:r w:rsidR="001C1B98">
        <w:rPr>
          <w:rFonts w:ascii="Times New Roman" w:eastAsia="Calibri" w:hAnsi="Times New Roman" w:cs="Times New Roman"/>
          <w:sz w:val="24"/>
          <w:szCs w:val="24"/>
        </w:rPr>
        <w:t>ei laiene enam erisus</w:t>
      </w:r>
      <w:r w:rsidR="00416E86">
        <w:rPr>
          <w:rFonts w:ascii="Times New Roman" w:eastAsia="Calibri" w:hAnsi="Times New Roman" w:cs="Times New Roman"/>
          <w:sz w:val="24"/>
          <w:szCs w:val="24"/>
        </w:rPr>
        <w:t xml:space="preserve"> </w:t>
      </w:r>
      <w:r w:rsidR="00416E86" w:rsidRPr="00416E86">
        <w:rPr>
          <w:rFonts w:ascii="Times New Roman" w:eastAsia="Calibri" w:hAnsi="Times New Roman" w:cs="Times New Roman"/>
          <w:sz w:val="24"/>
          <w:szCs w:val="24"/>
        </w:rPr>
        <w:t>avalikku võimu teostav</w:t>
      </w:r>
      <w:r w:rsidR="00416E86">
        <w:rPr>
          <w:rFonts w:ascii="Times New Roman" w:eastAsia="Calibri" w:hAnsi="Times New Roman" w:cs="Times New Roman"/>
          <w:sz w:val="24"/>
          <w:szCs w:val="24"/>
        </w:rPr>
        <w:t>a</w:t>
      </w:r>
      <w:r w:rsidR="00416E86" w:rsidRPr="00416E86">
        <w:rPr>
          <w:rFonts w:ascii="Times New Roman" w:eastAsia="Calibri" w:hAnsi="Times New Roman" w:cs="Times New Roman"/>
          <w:sz w:val="24"/>
          <w:szCs w:val="24"/>
        </w:rPr>
        <w:t xml:space="preserve"> valitsusasutus</w:t>
      </w:r>
      <w:r w:rsidR="00416E86">
        <w:rPr>
          <w:rFonts w:ascii="Times New Roman" w:eastAsia="Calibri" w:hAnsi="Times New Roman" w:cs="Times New Roman"/>
          <w:sz w:val="24"/>
          <w:szCs w:val="24"/>
        </w:rPr>
        <w:t>e</w:t>
      </w:r>
      <w:r w:rsidR="00416E86" w:rsidRPr="00416E86">
        <w:rPr>
          <w:rFonts w:ascii="Times New Roman" w:eastAsia="Calibri" w:hAnsi="Times New Roman" w:cs="Times New Roman"/>
          <w:sz w:val="24"/>
          <w:szCs w:val="24"/>
        </w:rPr>
        <w:t xml:space="preserve"> või sisekaitseli</w:t>
      </w:r>
      <w:r w:rsidR="00416E86">
        <w:rPr>
          <w:rFonts w:ascii="Times New Roman" w:eastAsia="Calibri" w:hAnsi="Times New Roman" w:cs="Times New Roman"/>
          <w:sz w:val="24"/>
          <w:szCs w:val="24"/>
        </w:rPr>
        <w:t>s</w:t>
      </w:r>
      <w:r w:rsidR="00416E86" w:rsidRPr="00416E86">
        <w:rPr>
          <w:rFonts w:ascii="Times New Roman" w:eastAsia="Calibri" w:hAnsi="Times New Roman" w:cs="Times New Roman"/>
          <w:sz w:val="24"/>
          <w:szCs w:val="24"/>
        </w:rPr>
        <w:t>e rakenduskõrgkool</w:t>
      </w:r>
      <w:r w:rsidR="00416E86">
        <w:rPr>
          <w:rFonts w:ascii="Times New Roman" w:eastAsia="Calibri" w:hAnsi="Times New Roman" w:cs="Times New Roman"/>
          <w:sz w:val="24"/>
          <w:szCs w:val="24"/>
        </w:rPr>
        <w:t xml:space="preserve">i </w:t>
      </w:r>
      <w:r w:rsidR="001C1B98">
        <w:rPr>
          <w:rFonts w:ascii="Times New Roman" w:eastAsia="Calibri" w:hAnsi="Times New Roman" w:cs="Times New Roman"/>
          <w:sz w:val="24"/>
          <w:szCs w:val="24"/>
        </w:rPr>
        <w:t>laskmise eest vastutavale isikule, kuna 1.</w:t>
      </w:r>
      <w:r w:rsidR="0043175A">
        <w:rPr>
          <w:rFonts w:ascii="Times New Roman" w:eastAsia="Calibri" w:hAnsi="Times New Roman" w:cs="Times New Roman"/>
          <w:sz w:val="24"/>
          <w:szCs w:val="24"/>
        </w:rPr>
        <w:t xml:space="preserve"> oktoobril </w:t>
      </w:r>
      <w:r w:rsidR="001C1B98">
        <w:rPr>
          <w:rFonts w:ascii="Times New Roman" w:eastAsia="Calibri" w:hAnsi="Times New Roman" w:cs="Times New Roman"/>
          <w:sz w:val="24"/>
          <w:szCs w:val="24"/>
        </w:rPr>
        <w:t>2023</w:t>
      </w:r>
      <w:r w:rsidR="0043175A">
        <w:rPr>
          <w:rFonts w:ascii="Times New Roman" w:eastAsia="Calibri" w:hAnsi="Times New Roman" w:cs="Times New Roman"/>
          <w:sz w:val="24"/>
          <w:szCs w:val="24"/>
        </w:rPr>
        <w:t>. aastal</w:t>
      </w:r>
      <w:r w:rsidR="001C1B98">
        <w:rPr>
          <w:rFonts w:ascii="Times New Roman" w:eastAsia="Calibri" w:hAnsi="Times New Roman" w:cs="Times New Roman"/>
          <w:sz w:val="24"/>
          <w:szCs w:val="24"/>
        </w:rPr>
        <w:t xml:space="preserve"> jõustunud </w:t>
      </w:r>
      <w:r w:rsidR="0043175A">
        <w:rPr>
          <w:rFonts w:ascii="Times New Roman" w:eastAsia="Calibri" w:hAnsi="Times New Roman" w:cs="Times New Roman"/>
          <w:sz w:val="24"/>
          <w:szCs w:val="24"/>
        </w:rPr>
        <w:t>RelvS-i</w:t>
      </w:r>
      <w:r w:rsidR="00DC46A6">
        <w:rPr>
          <w:rFonts w:ascii="Times New Roman" w:eastAsia="Calibri" w:hAnsi="Times New Roman" w:cs="Times New Roman"/>
          <w:sz w:val="24"/>
          <w:szCs w:val="24"/>
        </w:rPr>
        <w:t xml:space="preserve"> </w:t>
      </w:r>
      <w:r w:rsidR="008F3471">
        <w:rPr>
          <w:rFonts w:ascii="Times New Roman" w:eastAsia="Calibri" w:hAnsi="Times New Roman" w:cs="Times New Roman"/>
          <w:sz w:val="24"/>
          <w:szCs w:val="24"/>
        </w:rPr>
        <w:t xml:space="preserve">redaktsiooniga tunnistati kehtetuks </w:t>
      </w:r>
      <w:r w:rsidR="001C1B98">
        <w:rPr>
          <w:rFonts w:ascii="Times New Roman" w:eastAsia="Calibri" w:hAnsi="Times New Roman" w:cs="Times New Roman"/>
          <w:sz w:val="24"/>
          <w:szCs w:val="24"/>
        </w:rPr>
        <w:t>RelvS</w:t>
      </w:r>
      <w:r w:rsidR="0043175A">
        <w:rPr>
          <w:rFonts w:ascii="Times New Roman" w:eastAsia="Calibri" w:hAnsi="Times New Roman" w:cs="Times New Roman"/>
          <w:sz w:val="24"/>
          <w:szCs w:val="24"/>
        </w:rPr>
        <w:t>-i</w:t>
      </w:r>
      <w:r w:rsidR="001C1B98">
        <w:rPr>
          <w:rFonts w:ascii="Times New Roman" w:eastAsia="Calibri" w:hAnsi="Times New Roman" w:cs="Times New Roman"/>
          <w:sz w:val="24"/>
          <w:szCs w:val="24"/>
        </w:rPr>
        <w:t xml:space="preserve"> § 84</w:t>
      </w:r>
      <w:r w:rsidR="001C1B98">
        <w:rPr>
          <w:rFonts w:ascii="Times New Roman" w:eastAsia="Calibri" w:hAnsi="Times New Roman" w:cs="Times New Roman"/>
          <w:sz w:val="24"/>
          <w:szCs w:val="24"/>
          <w:vertAlign w:val="superscript"/>
        </w:rPr>
        <w:t>1</w:t>
      </w:r>
      <w:r w:rsidR="001C1B98">
        <w:rPr>
          <w:rFonts w:ascii="Times New Roman" w:eastAsia="Calibri" w:hAnsi="Times New Roman" w:cs="Times New Roman"/>
          <w:sz w:val="24"/>
          <w:szCs w:val="24"/>
        </w:rPr>
        <w:t xml:space="preserve"> </w:t>
      </w:r>
      <w:r w:rsidR="008F3471">
        <w:rPr>
          <w:rFonts w:ascii="Times New Roman" w:eastAsia="Calibri" w:hAnsi="Times New Roman" w:cs="Times New Roman"/>
          <w:sz w:val="24"/>
          <w:szCs w:val="24"/>
        </w:rPr>
        <w:t>ja muudeti sama paragrahvi lõiget 9, millest tulenevalt</w:t>
      </w:r>
      <w:r w:rsidR="001C1B98">
        <w:rPr>
          <w:rFonts w:ascii="Times New Roman" w:eastAsia="Calibri" w:hAnsi="Times New Roman" w:cs="Times New Roman"/>
          <w:sz w:val="24"/>
          <w:szCs w:val="24"/>
        </w:rPr>
        <w:t xml:space="preserve"> kohaldatakse </w:t>
      </w:r>
      <w:r w:rsidR="008F3471">
        <w:rPr>
          <w:rFonts w:ascii="Times New Roman" w:eastAsia="Calibri" w:hAnsi="Times New Roman" w:cs="Times New Roman"/>
          <w:sz w:val="24"/>
          <w:szCs w:val="24"/>
        </w:rPr>
        <w:t xml:space="preserve">nüüd </w:t>
      </w:r>
      <w:r w:rsidR="001C1B98">
        <w:rPr>
          <w:rFonts w:ascii="Times New Roman" w:eastAsia="Calibri" w:hAnsi="Times New Roman" w:cs="Times New Roman"/>
          <w:sz w:val="24"/>
          <w:szCs w:val="24"/>
        </w:rPr>
        <w:t xml:space="preserve">määrust nr 12 ka </w:t>
      </w:r>
      <w:r w:rsidR="001C1B98" w:rsidRPr="00416E86">
        <w:rPr>
          <w:rFonts w:ascii="Times New Roman" w:eastAsia="Calibri" w:hAnsi="Times New Roman" w:cs="Times New Roman"/>
          <w:sz w:val="24"/>
          <w:szCs w:val="24"/>
        </w:rPr>
        <w:t>avalikku võimu teostav</w:t>
      </w:r>
      <w:r w:rsidR="001C1B98">
        <w:rPr>
          <w:rFonts w:ascii="Times New Roman" w:eastAsia="Calibri" w:hAnsi="Times New Roman" w:cs="Times New Roman"/>
          <w:sz w:val="24"/>
          <w:szCs w:val="24"/>
        </w:rPr>
        <w:t>a</w:t>
      </w:r>
      <w:r w:rsidR="001C1B98" w:rsidRPr="00416E86">
        <w:rPr>
          <w:rFonts w:ascii="Times New Roman" w:eastAsia="Calibri" w:hAnsi="Times New Roman" w:cs="Times New Roman"/>
          <w:sz w:val="24"/>
          <w:szCs w:val="24"/>
        </w:rPr>
        <w:t xml:space="preserve"> valitsusasutus</w:t>
      </w:r>
      <w:r w:rsidR="001C1B98">
        <w:rPr>
          <w:rFonts w:ascii="Times New Roman" w:eastAsia="Calibri" w:hAnsi="Times New Roman" w:cs="Times New Roman"/>
          <w:sz w:val="24"/>
          <w:szCs w:val="24"/>
        </w:rPr>
        <w:t>e</w:t>
      </w:r>
      <w:r w:rsidR="001C1B98" w:rsidRPr="00416E86">
        <w:rPr>
          <w:rFonts w:ascii="Times New Roman" w:eastAsia="Calibri" w:hAnsi="Times New Roman" w:cs="Times New Roman"/>
          <w:sz w:val="24"/>
          <w:szCs w:val="24"/>
        </w:rPr>
        <w:t xml:space="preserve"> või sisekaitseli</w:t>
      </w:r>
      <w:r w:rsidR="001C1B98">
        <w:rPr>
          <w:rFonts w:ascii="Times New Roman" w:eastAsia="Calibri" w:hAnsi="Times New Roman" w:cs="Times New Roman"/>
          <w:sz w:val="24"/>
          <w:szCs w:val="24"/>
        </w:rPr>
        <w:t>s</w:t>
      </w:r>
      <w:r w:rsidR="001C1B98" w:rsidRPr="00416E86">
        <w:rPr>
          <w:rFonts w:ascii="Times New Roman" w:eastAsia="Calibri" w:hAnsi="Times New Roman" w:cs="Times New Roman"/>
          <w:sz w:val="24"/>
          <w:szCs w:val="24"/>
        </w:rPr>
        <w:t>e rakenduskõrgkool</w:t>
      </w:r>
      <w:r w:rsidR="001C1B98">
        <w:rPr>
          <w:rFonts w:ascii="Times New Roman" w:eastAsia="Calibri" w:hAnsi="Times New Roman" w:cs="Times New Roman"/>
          <w:sz w:val="24"/>
          <w:szCs w:val="24"/>
        </w:rPr>
        <w:t>i lasketiirudele ja laskepaikadele.</w:t>
      </w:r>
    </w:p>
    <w:p w14:paraId="0156446F" w14:textId="77777777" w:rsidR="00CF6534" w:rsidRPr="003E5CCB" w:rsidRDefault="00CF6534" w:rsidP="00CF6534">
      <w:pPr>
        <w:tabs>
          <w:tab w:val="left" w:pos="567"/>
        </w:tabs>
        <w:spacing w:after="0" w:line="240" w:lineRule="auto"/>
        <w:jc w:val="both"/>
        <w:rPr>
          <w:rFonts w:ascii="Times New Roman" w:eastAsia="Calibri" w:hAnsi="Times New Roman" w:cs="Times New Roman"/>
          <w:sz w:val="24"/>
          <w:szCs w:val="24"/>
        </w:rPr>
      </w:pPr>
    </w:p>
    <w:p w14:paraId="6841AFFA" w14:textId="7DA46C51" w:rsidR="007B304C" w:rsidRDefault="00CF6534" w:rsidP="007B304C">
      <w:pPr>
        <w:tabs>
          <w:tab w:val="left" w:pos="567"/>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bCs/>
          <w:sz w:val="24"/>
          <w:szCs w:val="24"/>
        </w:rPr>
        <w:t xml:space="preserve">Eelnõu § 1 punktis </w:t>
      </w:r>
      <w:r w:rsidRPr="003E5CCB">
        <w:rPr>
          <w:rFonts w:ascii="Times New Roman" w:eastAsia="Calibri" w:hAnsi="Times New Roman" w:cs="Times New Roman"/>
          <w:b/>
          <w:bCs/>
          <w:sz w:val="24"/>
          <w:szCs w:val="24"/>
        </w:rPr>
        <w:t>6</w:t>
      </w:r>
      <w:r w:rsidRPr="003E5CCB">
        <w:rPr>
          <w:rFonts w:ascii="Times New Roman" w:eastAsia="Calibri" w:hAnsi="Times New Roman" w:cs="Times New Roman"/>
          <w:sz w:val="24"/>
          <w:szCs w:val="24"/>
        </w:rPr>
        <w:t xml:space="preserve"> </w:t>
      </w:r>
      <w:r>
        <w:rPr>
          <w:rFonts w:ascii="Times New Roman" w:eastAsia="Calibri" w:hAnsi="Times New Roman" w:cs="Times New Roman"/>
          <w:sz w:val="24"/>
          <w:szCs w:val="24"/>
        </w:rPr>
        <w:t>täiendatakse määruse</w:t>
      </w:r>
      <w:r w:rsidR="00B2739E">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3E5CCB">
        <w:rPr>
          <w:rFonts w:ascii="Times New Roman" w:eastAsia="Calibri" w:hAnsi="Times New Roman" w:cs="Times New Roman"/>
          <w:sz w:val="24"/>
          <w:szCs w:val="24"/>
        </w:rPr>
        <w:t>19 lõikega 1</w:t>
      </w:r>
      <w:r w:rsidRPr="003E5CCB">
        <w:rPr>
          <w:rFonts w:ascii="Times New Roman" w:eastAsia="Calibri" w:hAnsi="Times New Roman" w:cs="Times New Roman"/>
          <w:sz w:val="24"/>
          <w:szCs w:val="24"/>
          <w:vertAlign w:val="superscript"/>
        </w:rPr>
        <w:t>1</w:t>
      </w:r>
      <w:r>
        <w:rPr>
          <w:rFonts w:ascii="Times New Roman" w:eastAsia="Calibri" w:hAnsi="Times New Roman" w:cs="Times New Roman"/>
          <w:sz w:val="24"/>
          <w:szCs w:val="24"/>
        </w:rPr>
        <w:t>, milles nähakse ette, et t</w:t>
      </w:r>
      <w:r w:rsidRPr="003E5CCB">
        <w:rPr>
          <w:rFonts w:ascii="Times New Roman" w:eastAsia="Calibri" w:hAnsi="Times New Roman" w:cs="Times New Roman"/>
          <w:sz w:val="24"/>
          <w:szCs w:val="24"/>
        </w:rPr>
        <w:t>eenistusrelvi käitleva asutuse juht või tema volitatud ametnik määrab asutuse laskmist läbiviivaks isikuks ametniku</w:t>
      </w:r>
      <w:r w:rsidR="00B863DB">
        <w:rPr>
          <w:rFonts w:ascii="Times New Roman" w:eastAsia="Calibri" w:hAnsi="Times New Roman" w:cs="Times New Roman"/>
          <w:sz w:val="24"/>
          <w:szCs w:val="24"/>
        </w:rPr>
        <w:t xml:space="preserve"> või töötaja</w:t>
      </w:r>
      <w:r w:rsidRPr="003E5CCB">
        <w:rPr>
          <w:rFonts w:ascii="Times New Roman" w:eastAsia="Calibri" w:hAnsi="Times New Roman" w:cs="Times New Roman"/>
          <w:sz w:val="24"/>
          <w:szCs w:val="24"/>
        </w:rPr>
        <w:t>, kes on määratud teenistusrelvi käitleva asutuse laskeinstruktoriks</w:t>
      </w:r>
      <w:r w:rsidR="00B863DB" w:rsidRPr="00B863DB">
        <w:rPr>
          <w:rFonts w:ascii="Times New Roman" w:eastAsia="Calibri" w:hAnsi="Times New Roman" w:cs="Times New Roman"/>
          <w:sz w:val="24"/>
          <w:szCs w:val="24"/>
        </w:rPr>
        <w:t xml:space="preserve"> </w:t>
      </w:r>
      <w:r w:rsidR="00B863DB">
        <w:rPr>
          <w:rFonts w:ascii="Times New Roman" w:eastAsia="Calibri" w:hAnsi="Times New Roman" w:cs="Times New Roman"/>
          <w:sz w:val="24"/>
          <w:szCs w:val="24"/>
        </w:rPr>
        <w:t xml:space="preserve">või </w:t>
      </w:r>
      <w:r w:rsidR="00B863DB" w:rsidRPr="003E5CCB">
        <w:rPr>
          <w:rFonts w:ascii="Times New Roman" w:eastAsia="Calibri" w:hAnsi="Times New Roman" w:cs="Times New Roman"/>
          <w:sz w:val="24"/>
          <w:szCs w:val="24"/>
        </w:rPr>
        <w:t>kellel on teenistusrelva kandmise õigus</w:t>
      </w:r>
      <w:r w:rsidRPr="003E5CCB">
        <w:rPr>
          <w:rFonts w:ascii="Times New Roman" w:eastAsia="Calibri" w:hAnsi="Times New Roman" w:cs="Times New Roman"/>
          <w:sz w:val="24"/>
          <w:szCs w:val="24"/>
        </w:rPr>
        <w:t>.</w:t>
      </w:r>
    </w:p>
    <w:p w14:paraId="6EFDA046" w14:textId="77777777" w:rsidR="007B304C" w:rsidRDefault="007B304C" w:rsidP="007B304C">
      <w:pPr>
        <w:tabs>
          <w:tab w:val="left" w:pos="567"/>
        </w:tabs>
        <w:spacing w:after="0" w:line="240" w:lineRule="auto"/>
        <w:jc w:val="both"/>
        <w:rPr>
          <w:rFonts w:ascii="Times New Roman" w:eastAsia="Calibri" w:hAnsi="Times New Roman" w:cs="Times New Roman"/>
          <w:sz w:val="24"/>
          <w:szCs w:val="24"/>
        </w:rPr>
      </w:pPr>
    </w:p>
    <w:p w14:paraId="3A760244" w14:textId="0DAEF35E" w:rsidR="00BE0594" w:rsidRPr="003E5CCB" w:rsidRDefault="00BE0594" w:rsidP="00BE0594">
      <w:pPr>
        <w:tabs>
          <w:tab w:val="left" w:pos="567"/>
        </w:tabs>
        <w:spacing w:after="0" w:line="240" w:lineRule="auto"/>
        <w:jc w:val="both"/>
        <w:rPr>
          <w:rFonts w:ascii="Times New Roman" w:eastAsia="Calibri" w:hAnsi="Times New Roman" w:cs="Times New Roman"/>
          <w:sz w:val="24"/>
          <w:szCs w:val="24"/>
        </w:rPr>
      </w:pPr>
      <w:r w:rsidRPr="00B2739E">
        <w:rPr>
          <w:rFonts w:ascii="Times New Roman" w:eastAsia="Calibri" w:hAnsi="Times New Roman" w:cs="Times New Roman"/>
          <w:sz w:val="24"/>
          <w:szCs w:val="24"/>
        </w:rPr>
        <w:t xml:space="preserve">Muudatusega nähakse ette, et </w:t>
      </w:r>
      <w:r>
        <w:rPr>
          <w:rFonts w:ascii="Times New Roman" w:eastAsia="Calibri" w:hAnsi="Times New Roman" w:cs="Times New Roman"/>
          <w:sz w:val="24"/>
          <w:szCs w:val="24"/>
        </w:rPr>
        <w:t xml:space="preserve">asutuse </w:t>
      </w:r>
      <w:r w:rsidRPr="00B2739E">
        <w:rPr>
          <w:rFonts w:ascii="Times New Roman" w:eastAsia="Calibri" w:hAnsi="Times New Roman" w:cs="Times New Roman"/>
          <w:sz w:val="24"/>
          <w:szCs w:val="24"/>
        </w:rPr>
        <w:t>laskmist läbi viiv isik ei pea olema asutuse laskeinstruktor RelvS</w:t>
      </w:r>
      <w:r>
        <w:rPr>
          <w:rFonts w:ascii="Times New Roman" w:eastAsia="Calibri" w:hAnsi="Times New Roman" w:cs="Times New Roman"/>
          <w:sz w:val="24"/>
          <w:szCs w:val="24"/>
        </w:rPr>
        <w:t>-i</w:t>
      </w:r>
      <w:r w:rsidRPr="00B2739E">
        <w:rPr>
          <w:rFonts w:ascii="Times New Roman" w:eastAsia="Calibri" w:hAnsi="Times New Roman" w:cs="Times New Roman"/>
          <w:sz w:val="24"/>
          <w:szCs w:val="24"/>
        </w:rPr>
        <w:t xml:space="preserve"> § 86</w:t>
      </w:r>
      <w:r w:rsidRPr="00C05735">
        <w:rPr>
          <w:rFonts w:ascii="Times New Roman" w:eastAsia="Calibri" w:hAnsi="Times New Roman" w:cs="Times New Roman"/>
          <w:sz w:val="24"/>
          <w:szCs w:val="24"/>
          <w:vertAlign w:val="superscript"/>
        </w:rPr>
        <w:t>2</w:t>
      </w:r>
      <w:r w:rsidRPr="00B2739E">
        <w:rPr>
          <w:rFonts w:ascii="Times New Roman" w:eastAsia="Calibri" w:hAnsi="Times New Roman" w:cs="Times New Roman"/>
          <w:sz w:val="24"/>
          <w:szCs w:val="24"/>
        </w:rPr>
        <w:t xml:space="preserve"> mõistes, vaid võib olla ka asutuse seatud tingimustel ametnik</w:t>
      </w:r>
      <w:r w:rsidR="00B863DB">
        <w:rPr>
          <w:rFonts w:ascii="Times New Roman" w:eastAsia="Calibri" w:hAnsi="Times New Roman" w:cs="Times New Roman"/>
          <w:sz w:val="24"/>
          <w:szCs w:val="24"/>
        </w:rPr>
        <w:t xml:space="preserve"> või töötaja</w:t>
      </w:r>
      <w:r w:rsidRPr="00B2739E">
        <w:rPr>
          <w:rFonts w:ascii="Times New Roman" w:eastAsia="Calibri" w:hAnsi="Times New Roman" w:cs="Times New Roman"/>
          <w:sz w:val="24"/>
          <w:szCs w:val="24"/>
        </w:rPr>
        <w:t>, kellel on teenistusrelva kandmise õigus.</w:t>
      </w:r>
      <w:r>
        <w:rPr>
          <w:rFonts w:ascii="Times New Roman" w:eastAsia="Calibri" w:hAnsi="Times New Roman" w:cs="Times New Roman"/>
          <w:sz w:val="24"/>
          <w:szCs w:val="24"/>
        </w:rPr>
        <w:t xml:space="preserve"> See võimaldab teenistusrelva kandmise õigusega ametnikel </w:t>
      </w:r>
      <w:r w:rsidR="00B863DB">
        <w:rPr>
          <w:rFonts w:ascii="Times New Roman" w:eastAsia="Calibri" w:hAnsi="Times New Roman" w:cs="Times New Roman"/>
          <w:sz w:val="24"/>
          <w:szCs w:val="24"/>
        </w:rPr>
        <w:t xml:space="preserve">ja töötajatel </w:t>
      </w:r>
      <w:r>
        <w:rPr>
          <w:rFonts w:ascii="Times New Roman" w:eastAsia="Calibri" w:hAnsi="Times New Roman" w:cs="Times New Roman"/>
          <w:sz w:val="24"/>
          <w:szCs w:val="24"/>
        </w:rPr>
        <w:t>läbi viia kergemaid laskeharjutusi ilma, et selleks peaks läbima kulukat ja mahukat laskeinstruktori koolitust.</w:t>
      </w:r>
    </w:p>
    <w:p w14:paraId="35494FD5" w14:textId="77777777" w:rsidR="007B304C" w:rsidRPr="007B304C" w:rsidRDefault="007B304C" w:rsidP="007B304C">
      <w:pPr>
        <w:tabs>
          <w:tab w:val="left" w:pos="567"/>
        </w:tabs>
        <w:spacing w:after="0" w:line="240" w:lineRule="auto"/>
        <w:jc w:val="both"/>
        <w:rPr>
          <w:rFonts w:ascii="Times New Roman" w:eastAsia="Calibri" w:hAnsi="Times New Roman" w:cs="Times New Roman"/>
          <w:sz w:val="24"/>
          <w:szCs w:val="24"/>
        </w:rPr>
      </w:pPr>
    </w:p>
    <w:p w14:paraId="4D969EEF" w14:textId="087E6403" w:rsidR="007B304C" w:rsidRPr="007B304C" w:rsidRDefault="007B304C" w:rsidP="007B304C">
      <w:pPr>
        <w:tabs>
          <w:tab w:val="left" w:pos="567"/>
        </w:tabs>
        <w:spacing w:after="0" w:line="240" w:lineRule="auto"/>
        <w:jc w:val="both"/>
        <w:rPr>
          <w:rFonts w:ascii="Times New Roman" w:eastAsia="Calibri" w:hAnsi="Times New Roman" w:cs="Times New Roman"/>
          <w:sz w:val="24"/>
          <w:szCs w:val="24"/>
        </w:rPr>
      </w:pPr>
      <w:r w:rsidRPr="007B304C">
        <w:rPr>
          <w:rFonts w:ascii="Times New Roman" w:eastAsia="Calibri" w:hAnsi="Times New Roman" w:cs="Times New Roman"/>
          <w:sz w:val="24"/>
          <w:szCs w:val="24"/>
        </w:rPr>
        <w:t xml:space="preserve">See muudatus toob kaasa mitmeid praktilisi eeliseid. Esiteks võimaldab see vähendada asutuse halduskoormust ja kulutusi, kuna kõigil laskmist läbiviivatel isikutel ei ole enam kohustuslik läbida kulukat ja aega nõudvat laskeinstruktori koolitust. Teiseks tagab see suurema paindlikkuse laskmiste </w:t>
      </w:r>
      <w:r w:rsidR="008E066D">
        <w:rPr>
          <w:rFonts w:ascii="Times New Roman" w:eastAsia="Calibri" w:hAnsi="Times New Roman" w:cs="Times New Roman"/>
          <w:sz w:val="24"/>
          <w:szCs w:val="24"/>
        </w:rPr>
        <w:t>läbiviimisel</w:t>
      </w:r>
      <w:r w:rsidRPr="007B304C">
        <w:rPr>
          <w:rFonts w:ascii="Times New Roman" w:eastAsia="Calibri" w:hAnsi="Times New Roman" w:cs="Times New Roman"/>
          <w:sz w:val="24"/>
          <w:szCs w:val="24"/>
        </w:rPr>
        <w:t xml:space="preserve">, võimaldades lihtsamaid laskeharjutusi viia läbi otse teenistusrelva kandmise õigusega ametnikel, kes omavad piisavat pädevust ja kogemust. Samas säilib ohutuse ja kvaliteedi tagamiseks nõue, et laskmist </w:t>
      </w:r>
      <w:r w:rsidR="008E066D">
        <w:rPr>
          <w:rFonts w:ascii="Times New Roman" w:eastAsia="Calibri" w:hAnsi="Times New Roman" w:cs="Times New Roman"/>
          <w:sz w:val="24"/>
          <w:szCs w:val="24"/>
        </w:rPr>
        <w:t>läbi viiv</w:t>
      </w:r>
      <w:r w:rsidRPr="007B304C">
        <w:rPr>
          <w:rFonts w:ascii="Times New Roman" w:eastAsia="Calibri" w:hAnsi="Times New Roman" w:cs="Times New Roman"/>
          <w:sz w:val="24"/>
          <w:szCs w:val="24"/>
        </w:rPr>
        <w:t xml:space="preserve"> isik peab olema asutuse poolt ametlikult määratud ja vastutama laskmiste nõuetekohase läbiviimise eest.</w:t>
      </w:r>
    </w:p>
    <w:p w14:paraId="265C13AA" w14:textId="77777777" w:rsidR="007B304C" w:rsidRPr="007B304C" w:rsidRDefault="007B304C" w:rsidP="007B304C">
      <w:pPr>
        <w:tabs>
          <w:tab w:val="left" w:pos="567"/>
        </w:tabs>
        <w:spacing w:after="0" w:line="240" w:lineRule="auto"/>
        <w:jc w:val="both"/>
        <w:rPr>
          <w:rFonts w:ascii="Times New Roman" w:eastAsia="Calibri" w:hAnsi="Times New Roman" w:cs="Times New Roman"/>
          <w:sz w:val="24"/>
          <w:szCs w:val="24"/>
        </w:rPr>
      </w:pPr>
    </w:p>
    <w:p w14:paraId="720DE942" w14:textId="1C81D9B0" w:rsidR="00B2739E" w:rsidRPr="003E5CCB" w:rsidRDefault="007B304C" w:rsidP="00CF6534">
      <w:pPr>
        <w:tabs>
          <w:tab w:val="left" w:pos="567"/>
        </w:tabs>
        <w:spacing w:after="0" w:line="240" w:lineRule="auto"/>
        <w:jc w:val="both"/>
        <w:rPr>
          <w:rFonts w:ascii="Times New Roman" w:eastAsia="Calibri" w:hAnsi="Times New Roman" w:cs="Times New Roman"/>
          <w:sz w:val="24"/>
          <w:szCs w:val="24"/>
        </w:rPr>
      </w:pPr>
      <w:r w:rsidRPr="007B304C">
        <w:rPr>
          <w:rFonts w:ascii="Times New Roman" w:eastAsia="Calibri" w:hAnsi="Times New Roman" w:cs="Times New Roman"/>
          <w:sz w:val="24"/>
          <w:szCs w:val="24"/>
        </w:rPr>
        <w:t xml:space="preserve">Seega loob muudatus tingimused tõhusamaks ja kuluefektiivsemaks laskmiste korraldamiseks teenistusrelvi käitlevates asutustes, ilma et see vähendaks relvade kasutamise ohutust </w:t>
      </w:r>
      <w:r w:rsidR="0094401C">
        <w:rPr>
          <w:rFonts w:ascii="Times New Roman" w:eastAsia="Calibri" w:hAnsi="Times New Roman" w:cs="Times New Roman"/>
          <w:sz w:val="24"/>
          <w:szCs w:val="24"/>
        </w:rPr>
        <w:t>või</w:t>
      </w:r>
      <w:r w:rsidRPr="007B304C">
        <w:rPr>
          <w:rFonts w:ascii="Times New Roman" w:eastAsia="Calibri" w:hAnsi="Times New Roman" w:cs="Times New Roman"/>
          <w:sz w:val="24"/>
          <w:szCs w:val="24"/>
        </w:rPr>
        <w:t xml:space="preserve"> nõuete täitmist.</w:t>
      </w:r>
    </w:p>
    <w:p w14:paraId="3BFEC6D4" w14:textId="77777777" w:rsidR="00CF6534" w:rsidRPr="003E5CCB" w:rsidRDefault="00CF6534" w:rsidP="00CF6534">
      <w:pPr>
        <w:tabs>
          <w:tab w:val="left" w:pos="567"/>
        </w:tabs>
        <w:spacing w:after="0" w:line="240" w:lineRule="auto"/>
        <w:jc w:val="both"/>
        <w:rPr>
          <w:rFonts w:ascii="Times New Roman" w:eastAsia="Calibri" w:hAnsi="Times New Roman" w:cs="Times New Roman"/>
          <w:sz w:val="24"/>
          <w:szCs w:val="24"/>
        </w:rPr>
      </w:pPr>
    </w:p>
    <w:p w14:paraId="381E77CD" w14:textId="77FF691D" w:rsidR="00CF6534" w:rsidRPr="00FD11AD" w:rsidRDefault="00CF6534" w:rsidP="00CF6534">
      <w:pPr>
        <w:spacing w:after="0" w:line="240" w:lineRule="auto"/>
        <w:jc w:val="both"/>
        <w:rPr>
          <w:rFonts w:ascii="Times New Roman" w:hAnsi="Times New Roman" w:cs="Times New Roman"/>
          <w:sz w:val="24"/>
          <w:szCs w:val="24"/>
          <w:u w:val="single"/>
        </w:rPr>
      </w:pPr>
      <w:r w:rsidRPr="00FD11AD">
        <w:rPr>
          <w:rFonts w:ascii="Times New Roman" w:eastAsia="Calibri" w:hAnsi="Times New Roman" w:cs="Times New Roman"/>
          <w:b/>
          <w:bCs/>
          <w:sz w:val="24"/>
          <w:szCs w:val="24"/>
        </w:rPr>
        <w:t xml:space="preserve">Eelnõu § </w:t>
      </w:r>
      <w:r>
        <w:rPr>
          <w:rFonts w:ascii="Times New Roman" w:eastAsia="Calibri" w:hAnsi="Times New Roman" w:cs="Times New Roman"/>
          <w:b/>
          <w:bCs/>
          <w:sz w:val="24"/>
          <w:szCs w:val="24"/>
        </w:rPr>
        <w:t>1</w:t>
      </w:r>
      <w:r w:rsidRPr="00FD11AD">
        <w:rPr>
          <w:rFonts w:ascii="Times New Roman" w:eastAsia="Calibri" w:hAnsi="Times New Roman" w:cs="Times New Roman"/>
          <w:b/>
          <w:bCs/>
          <w:sz w:val="24"/>
          <w:szCs w:val="24"/>
        </w:rPr>
        <w:t xml:space="preserve"> punkti </w:t>
      </w:r>
      <w:r w:rsidR="00C72063">
        <w:rPr>
          <w:rFonts w:ascii="Times New Roman" w:eastAsia="Calibri" w:hAnsi="Times New Roman" w:cs="Times New Roman"/>
          <w:b/>
          <w:bCs/>
          <w:sz w:val="24"/>
          <w:szCs w:val="24"/>
        </w:rPr>
        <w:t>7</w:t>
      </w:r>
      <w:r>
        <w:rPr>
          <w:rFonts w:ascii="Times New Roman" w:eastAsia="Calibri" w:hAnsi="Times New Roman" w:cs="Times New Roman"/>
          <w:sz w:val="24"/>
          <w:szCs w:val="24"/>
        </w:rPr>
        <w:t xml:space="preserve"> kohaselt </w:t>
      </w:r>
      <w:r w:rsidRPr="00A05960">
        <w:rPr>
          <w:rFonts w:ascii="Times New Roman" w:eastAsia="Calibri" w:hAnsi="Times New Roman" w:cs="Times New Roman"/>
          <w:sz w:val="24"/>
          <w:szCs w:val="24"/>
        </w:rPr>
        <w:t xml:space="preserve">loetakse </w:t>
      </w:r>
      <w:r w:rsidR="00C72063">
        <w:rPr>
          <w:rFonts w:ascii="Times New Roman" w:eastAsia="Calibri" w:hAnsi="Times New Roman" w:cs="Times New Roman"/>
          <w:sz w:val="24"/>
          <w:szCs w:val="24"/>
        </w:rPr>
        <w:t>määruse</w:t>
      </w:r>
      <w:r w:rsidRPr="00A05960">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Pr="00A05960">
        <w:rPr>
          <w:rFonts w:ascii="Times New Roman" w:eastAsia="Calibri" w:hAnsi="Times New Roman" w:cs="Times New Roman"/>
          <w:sz w:val="24"/>
          <w:szCs w:val="24"/>
        </w:rPr>
        <w:t xml:space="preserve"> 21 tekst lõikeks 1 ja paragrahvi täiendatakse </w:t>
      </w:r>
      <w:r w:rsidRPr="00EC52DD">
        <w:rPr>
          <w:rFonts w:ascii="Times New Roman" w:eastAsia="Calibri" w:hAnsi="Times New Roman" w:cs="Times New Roman"/>
          <w:sz w:val="24"/>
          <w:szCs w:val="24"/>
          <w:u w:val="single"/>
        </w:rPr>
        <w:t>lõikega 2</w:t>
      </w:r>
      <w:r w:rsidRPr="00A05960">
        <w:rPr>
          <w:rFonts w:ascii="Times New Roman" w:eastAsia="Calibri" w:hAnsi="Times New Roman" w:cs="Times New Roman"/>
          <w:sz w:val="24"/>
          <w:szCs w:val="24"/>
        </w:rPr>
        <w:t xml:space="preserve"> </w:t>
      </w:r>
      <w:r>
        <w:rPr>
          <w:rFonts w:ascii="Times New Roman" w:eastAsia="Calibri" w:hAnsi="Times New Roman" w:cs="Times New Roman"/>
          <w:sz w:val="24"/>
          <w:szCs w:val="24"/>
        </w:rPr>
        <w:t>milles nähakse ette, et t</w:t>
      </w:r>
      <w:r w:rsidRPr="00A05960">
        <w:rPr>
          <w:rFonts w:ascii="Times New Roman" w:eastAsia="Calibri" w:hAnsi="Times New Roman" w:cs="Times New Roman"/>
          <w:sz w:val="24"/>
          <w:szCs w:val="24"/>
        </w:rPr>
        <w:t>eenistusrelvi käitleva asutuse juht või tema volitatud ametnik kehtestab määruse § 9</w:t>
      </w:r>
      <w:r w:rsidRPr="00FD11AD">
        <w:rPr>
          <w:rFonts w:ascii="Times New Roman" w:eastAsia="Calibri" w:hAnsi="Times New Roman" w:cs="Times New Roman"/>
          <w:sz w:val="24"/>
          <w:szCs w:val="24"/>
          <w:vertAlign w:val="superscript"/>
        </w:rPr>
        <w:t xml:space="preserve">2 </w:t>
      </w:r>
      <w:r w:rsidRPr="00A05960">
        <w:rPr>
          <w:rFonts w:ascii="Times New Roman" w:eastAsia="Calibri" w:hAnsi="Times New Roman" w:cs="Times New Roman"/>
          <w:sz w:val="24"/>
          <w:szCs w:val="24"/>
        </w:rPr>
        <w:t xml:space="preserve">lõikes 3 nimetatud korra </w:t>
      </w:r>
      <w:r w:rsidRPr="00CB5C6F">
        <w:rPr>
          <w:rFonts w:ascii="Times New Roman" w:eastAsia="Calibri" w:hAnsi="Times New Roman" w:cs="Times New Roman"/>
          <w:sz w:val="24"/>
          <w:szCs w:val="24"/>
        </w:rPr>
        <w:t xml:space="preserve">hiljemalt 31. </w:t>
      </w:r>
      <w:r w:rsidR="00CB5C6F" w:rsidRPr="007B593A">
        <w:rPr>
          <w:rFonts w:ascii="Times New Roman" w:eastAsia="Calibri" w:hAnsi="Times New Roman" w:cs="Times New Roman"/>
          <w:sz w:val="24"/>
          <w:szCs w:val="24"/>
        </w:rPr>
        <w:t>detsembril</w:t>
      </w:r>
      <w:r w:rsidR="00CB5C6F" w:rsidRPr="00CB5C6F">
        <w:rPr>
          <w:rFonts w:ascii="Times New Roman" w:eastAsia="Calibri" w:hAnsi="Times New Roman" w:cs="Times New Roman"/>
          <w:sz w:val="24"/>
          <w:szCs w:val="24"/>
        </w:rPr>
        <w:t xml:space="preserve"> </w:t>
      </w:r>
      <w:r w:rsidRPr="00CB5C6F">
        <w:rPr>
          <w:rFonts w:ascii="Times New Roman" w:eastAsia="Calibri" w:hAnsi="Times New Roman" w:cs="Times New Roman"/>
          <w:sz w:val="24"/>
          <w:szCs w:val="24"/>
        </w:rPr>
        <w:t>2025. aastal</w:t>
      </w:r>
      <w:r w:rsidRPr="00A05960">
        <w:rPr>
          <w:rFonts w:ascii="Times New Roman" w:eastAsia="Calibri" w:hAnsi="Times New Roman" w:cs="Times New Roman"/>
          <w:sz w:val="24"/>
          <w:szCs w:val="24"/>
        </w:rPr>
        <w:t>.</w:t>
      </w:r>
      <w:r>
        <w:rPr>
          <w:rFonts w:ascii="Times New Roman" w:hAnsi="Times New Roman" w:cs="Times New Roman"/>
          <w:sz w:val="24"/>
          <w:szCs w:val="24"/>
        </w:rPr>
        <w:t xml:space="preserve"> </w:t>
      </w:r>
      <w:r w:rsidRPr="00EC52DD">
        <w:rPr>
          <w:rFonts w:ascii="Times New Roman" w:hAnsi="Times New Roman" w:cs="Times New Roman"/>
          <w:sz w:val="24"/>
          <w:szCs w:val="24"/>
        </w:rPr>
        <w:t>Üleminekuaeg on vajalik, et tagada teenistusrelvi käitlevate asutuste juhtidele piisav aeg määruse § 9</w:t>
      </w:r>
      <w:r w:rsidRPr="00EC52DD">
        <w:rPr>
          <w:rFonts w:ascii="Times New Roman" w:hAnsi="Times New Roman" w:cs="Times New Roman"/>
          <w:sz w:val="24"/>
          <w:szCs w:val="24"/>
          <w:vertAlign w:val="superscript"/>
        </w:rPr>
        <w:t>2</w:t>
      </w:r>
      <w:r w:rsidRPr="00EC52DD">
        <w:rPr>
          <w:rFonts w:ascii="Times New Roman" w:hAnsi="Times New Roman" w:cs="Times New Roman"/>
          <w:sz w:val="24"/>
          <w:szCs w:val="24"/>
        </w:rPr>
        <w:t xml:space="preserve"> lõikes 3 sätestatud tingimustele vastava korra väljatöötamiseks ja kehtestamiseks. Lisaaeg võimaldab asutustel põhjalikult hinnata ja kohandada oma siseprotseduure ja ressursside vajadust uute nõuete täitmiseks. Kuna teenistusrelvi käitleva asutuse lasketiiru ja laskepaiga </w:t>
      </w:r>
      <w:r w:rsidRPr="00CF363D">
        <w:rPr>
          <w:rFonts w:ascii="Times New Roman" w:hAnsi="Times New Roman" w:cs="Times New Roman"/>
          <w:sz w:val="24"/>
          <w:szCs w:val="24"/>
        </w:rPr>
        <w:t>määruse nõuetele vastavuse kontrollimise</w:t>
      </w:r>
      <w:r w:rsidRPr="00EC52DD">
        <w:rPr>
          <w:rFonts w:ascii="Times New Roman" w:hAnsi="Times New Roman" w:cs="Times New Roman"/>
          <w:sz w:val="24"/>
          <w:szCs w:val="24"/>
        </w:rPr>
        <w:t xml:space="preserve"> kord võib nõuda täiendavat väljaõpet, vajalike dokumentide koostamist ja tehniliste või logistiliste muudatuste rakendamist, annab tähtaeg </w:t>
      </w:r>
      <w:r w:rsidRPr="00CB5C6F">
        <w:rPr>
          <w:rFonts w:ascii="Times New Roman" w:hAnsi="Times New Roman" w:cs="Times New Roman"/>
          <w:sz w:val="24"/>
          <w:szCs w:val="24"/>
        </w:rPr>
        <w:t xml:space="preserve">kuni 31. </w:t>
      </w:r>
      <w:r w:rsidR="00CB5C6F" w:rsidRPr="00423D22">
        <w:rPr>
          <w:rFonts w:ascii="Times New Roman" w:hAnsi="Times New Roman" w:cs="Times New Roman"/>
          <w:sz w:val="24"/>
          <w:szCs w:val="24"/>
        </w:rPr>
        <w:t>detsembrini</w:t>
      </w:r>
      <w:r w:rsidR="00CB5C6F" w:rsidRPr="00CB5C6F">
        <w:rPr>
          <w:rFonts w:ascii="Times New Roman" w:hAnsi="Times New Roman" w:cs="Times New Roman"/>
          <w:sz w:val="24"/>
          <w:szCs w:val="24"/>
        </w:rPr>
        <w:t xml:space="preserve"> </w:t>
      </w:r>
      <w:r w:rsidRPr="00CB5C6F">
        <w:rPr>
          <w:rFonts w:ascii="Times New Roman" w:hAnsi="Times New Roman" w:cs="Times New Roman"/>
          <w:sz w:val="24"/>
          <w:szCs w:val="24"/>
        </w:rPr>
        <w:t>2025. aastal</w:t>
      </w:r>
      <w:r w:rsidRPr="00EC52DD">
        <w:rPr>
          <w:rFonts w:ascii="Times New Roman" w:hAnsi="Times New Roman" w:cs="Times New Roman"/>
          <w:sz w:val="24"/>
          <w:szCs w:val="24"/>
        </w:rPr>
        <w:t xml:space="preserve"> võimaluse muudatused ette valmistada ja juurutada. See aitab vähendada rakendusperioodil tekkida võivaid võimalikke vigu ning tagab, et kõik osapooled saavad kohustusest teadlikuks ja on valmis seda praktikas ellu viima. </w:t>
      </w:r>
      <w:r>
        <w:rPr>
          <w:rFonts w:ascii="Times New Roman" w:eastAsia="Calibri" w:hAnsi="Times New Roman" w:cs="Times New Roman"/>
          <w:sz w:val="24"/>
          <w:szCs w:val="24"/>
        </w:rPr>
        <w:t>Arvestades, et ka praegu peavad teenistusrelvi käitlevad asutused tegema järelevalvet oma lasketiirude ja laskepaikade üle, siis ei tohiks selle protseduuri kehtestamine olla liialt aeganõudev ja §-s 21 kehtestatav tähtaeg peaks olema piisav.</w:t>
      </w:r>
    </w:p>
    <w:p w14:paraId="20EABFE0" w14:textId="77777777" w:rsidR="00CF6534" w:rsidRDefault="00CF6534" w:rsidP="00825CA8">
      <w:pPr>
        <w:spacing w:after="0" w:line="240" w:lineRule="auto"/>
        <w:jc w:val="both"/>
        <w:rPr>
          <w:rFonts w:ascii="Times New Roman" w:hAnsi="Times New Roman" w:cs="Times New Roman"/>
          <w:sz w:val="24"/>
          <w:szCs w:val="24"/>
        </w:rPr>
      </w:pPr>
    </w:p>
    <w:p w14:paraId="467D3554" w14:textId="59F2EDE0" w:rsidR="00CF6534" w:rsidRPr="0025781D" w:rsidRDefault="00CF6534" w:rsidP="00CF6534">
      <w:pPr>
        <w:spacing w:after="0" w:line="240" w:lineRule="auto"/>
        <w:jc w:val="both"/>
        <w:rPr>
          <w:rFonts w:ascii="Times New Roman" w:hAnsi="Times New Roman" w:cs="Times New Roman"/>
          <w:b/>
          <w:bCs/>
          <w:sz w:val="24"/>
          <w:szCs w:val="24"/>
          <w:u w:val="single"/>
        </w:rPr>
      </w:pPr>
      <w:r w:rsidRPr="0025781D">
        <w:rPr>
          <w:rFonts w:ascii="Times New Roman" w:hAnsi="Times New Roman" w:cs="Times New Roman"/>
          <w:b/>
          <w:bCs/>
          <w:sz w:val="24"/>
          <w:szCs w:val="24"/>
          <w:u w:val="single"/>
        </w:rPr>
        <w:t>2.</w:t>
      </w:r>
      <w:r>
        <w:rPr>
          <w:rFonts w:ascii="Times New Roman" w:hAnsi="Times New Roman" w:cs="Times New Roman"/>
          <w:b/>
          <w:bCs/>
          <w:sz w:val="24"/>
          <w:szCs w:val="24"/>
          <w:u w:val="single"/>
        </w:rPr>
        <w:t>2</w:t>
      </w:r>
      <w:r w:rsidRPr="0025781D">
        <w:rPr>
          <w:rFonts w:ascii="Times New Roman" w:hAnsi="Times New Roman" w:cs="Times New Roman"/>
          <w:b/>
          <w:bCs/>
          <w:sz w:val="24"/>
          <w:szCs w:val="24"/>
          <w:u w:val="single"/>
        </w:rPr>
        <w:t>. Määruse nr 6 muutmine</w:t>
      </w:r>
    </w:p>
    <w:p w14:paraId="4C73A37E" w14:textId="77777777" w:rsidR="00CF6534" w:rsidRPr="0025781D" w:rsidRDefault="00CF6534" w:rsidP="00CF6534">
      <w:pPr>
        <w:spacing w:after="0" w:line="240" w:lineRule="auto"/>
        <w:jc w:val="both"/>
        <w:rPr>
          <w:rFonts w:ascii="Times New Roman" w:hAnsi="Times New Roman" w:cs="Times New Roman"/>
          <w:sz w:val="24"/>
          <w:szCs w:val="24"/>
        </w:rPr>
      </w:pPr>
    </w:p>
    <w:p w14:paraId="0B53F9A9" w14:textId="77777777" w:rsidR="00CF6534" w:rsidRPr="0025781D" w:rsidRDefault="00CF6534" w:rsidP="00CF6534">
      <w:pPr>
        <w:spacing w:after="0" w:line="240" w:lineRule="auto"/>
        <w:jc w:val="both"/>
        <w:rPr>
          <w:rFonts w:ascii="Times New Roman" w:hAnsi="Times New Roman" w:cs="Times New Roman"/>
          <w:sz w:val="24"/>
          <w:szCs w:val="24"/>
        </w:rPr>
      </w:pPr>
      <w:r w:rsidRPr="0025781D">
        <w:rPr>
          <w:rFonts w:ascii="Times New Roman" w:hAnsi="Times New Roman" w:cs="Times New Roman"/>
          <w:sz w:val="24"/>
          <w:szCs w:val="24"/>
        </w:rPr>
        <w:t xml:space="preserve">Määruse nr 6 muutmine on vajalik, et kaasajastada relvade ja laskemoona andmete PPA-le esitamise deklaratsiooni vormi. Kehtivas määruses on sätestatud, et relvade ja laskemoona kaubana Euroopa Liidus edasitoimetamise deklaratsiooni vorm on valgel paberil A4 formaadis esitatav dokument. Seoses teenistus- ja tsiviilrelvade registrisse relvade ja laskemoona andmete esitamiseks deklaratsiooni elektroonilise vormi loomisega </w:t>
      </w:r>
      <w:r>
        <w:rPr>
          <w:rFonts w:ascii="Times New Roman" w:hAnsi="Times New Roman" w:cs="Times New Roman"/>
          <w:sz w:val="24"/>
          <w:szCs w:val="24"/>
        </w:rPr>
        <w:t xml:space="preserve">ja seal võrreldes paberil vormiga muudatuste tegemisega </w:t>
      </w:r>
      <w:r w:rsidRPr="0025781D">
        <w:rPr>
          <w:rFonts w:ascii="Times New Roman" w:hAnsi="Times New Roman" w:cs="Times New Roman"/>
          <w:sz w:val="24"/>
          <w:szCs w:val="24"/>
        </w:rPr>
        <w:t>on vaja täiendada</w:t>
      </w:r>
      <w:r>
        <w:rPr>
          <w:rFonts w:ascii="Times New Roman" w:hAnsi="Times New Roman" w:cs="Times New Roman"/>
          <w:sz w:val="24"/>
          <w:szCs w:val="24"/>
        </w:rPr>
        <w:t xml:space="preserve"> ka deklaratsiooni paberil vormi</w:t>
      </w:r>
      <w:r w:rsidRPr="0025781D">
        <w:rPr>
          <w:rFonts w:ascii="Times New Roman" w:hAnsi="Times New Roman" w:cs="Times New Roman"/>
          <w:sz w:val="24"/>
          <w:szCs w:val="24"/>
        </w:rPr>
        <w:t>. Üldjuhul täidetakse ja esitatakse deklaratsioon elektrooniliselt teenistus- ja tsiviilrelvade registri taotluskeskkonnas.</w:t>
      </w:r>
      <w:r w:rsidRPr="00306F35">
        <w:t xml:space="preserve"> </w:t>
      </w:r>
      <w:r w:rsidRPr="00306F35">
        <w:rPr>
          <w:rFonts w:ascii="Times New Roman" w:hAnsi="Times New Roman" w:cs="Times New Roman"/>
          <w:sz w:val="24"/>
          <w:szCs w:val="24"/>
        </w:rPr>
        <w:t xml:space="preserve">Need muudatused on vajalikud, et tagada relvade ja laskemoona turvaline ja korrektne edasitoimetamine, samuti selleks, et edasitoimetamisega seotud teave oleks põhjalik, kergesti </w:t>
      </w:r>
      <w:r w:rsidRPr="00306F35">
        <w:rPr>
          <w:rFonts w:ascii="Times New Roman" w:hAnsi="Times New Roman" w:cs="Times New Roman"/>
          <w:sz w:val="24"/>
          <w:szCs w:val="24"/>
        </w:rPr>
        <w:lastRenderedPageBreak/>
        <w:t>jälgitav ning ühtses vormis. Nõuete täitmine hõlbustab järelevalve teostamist ja suurendab kontrolli ning läbipaistvust EL-i piires liikuvate relvade ja laskemoona üle.</w:t>
      </w:r>
    </w:p>
    <w:p w14:paraId="2F9D768D" w14:textId="77777777" w:rsidR="00CF6534" w:rsidRPr="0025781D" w:rsidRDefault="00CF6534" w:rsidP="00CF6534">
      <w:pPr>
        <w:spacing w:after="0" w:line="240" w:lineRule="auto"/>
        <w:jc w:val="both"/>
        <w:rPr>
          <w:rFonts w:ascii="Times New Roman" w:hAnsi="Times New Roman" w:cs="Times New Roman"/>
          <w:sz w:val="24"/>
          <w:szCs w:val="24"/>
        </w:rPr>
      </w:pPr>
    </w:p>
    <w:p w14:paraId="46D9D4DE" w14:textId="3CD9FFCC" w:rsidR="00CF6534" w:rsidRDefault="00CF6534" w:rsidP="00CF6534">
      <w:pPr>
        <w:spacing w:after="0" w:line="240" w:lineRule="auto"/>
        <w:jc w:val="both"/>
        <w:rPr>
          <w:rFonts w:ascii="Times New Roman" w:hAnsi="Times New Roman" w:cs="Times New Roman"/>
          <w:sz w:val="24"/>
          <w:szCs w:val="24"/>
        </w:rPr>
      </w:pPr>
      <w:r w:rsidRPr="0025781D">
        <w:rPr>
          <w:rFonts w:ascii="Times New Roman" w:hAnsi="Times New Roman" w:cs="Times New Roman"/>
          <w:b/>
          <w:bCs/>
          <w:sz w:val="24"/>
          <w:szCs w:val="24"/>
        </w:rPr>
        <w:t xml:space="preserve">Eelnõu § </w:t>
      </w:r>
      <w:r>
        <w:rPr>
          <w:rFonts w:ascii="Times New Roman" w:hAnsi="Times New Roman" w:cs="Times New Roman"/>
          <w:b/>
          <w:bCs/>
          <w:sz w:val="24"/>
          <w:szCs w:val="24"/>
        </w:rPr>
        <w:t>2</w:t>
      </w:r>
      <w:r w:rsidRPr="0025781D">
        <w:rPr>
          <w:rFonts w:ascii="Times New Roman" w:hAnsi="Times New Roman" w:cs="Times New Roman"/>
          <w:b/>
          <w:bCs/>
          <w:sz w:val="24"/>
          <w:szCs w:val="24"/>
        </w:rPr>
        <w:t xml:space="preserve"> punkti 1 </w:t>
      </w:r>
      <w:r w:rsidRPr="0025781D">
        <w:rPr>
          <w:rFonts w:ascii="Times New Roman" w:hAnsi="Times New Roman" w:cs="Times New Roman"/>
          <w:sz w:val="24"/>
          <w:szCs w:val="24"/>
        </w:rPr>
        <w:t xml:space="preserve">kohaselt muudetakse määruse </w:t>
      </w:r>
      <w:r>
        <w:rPr>
          <w:rFonts w:ascii="Times New Roman" w:hAnsi="Times New Roman" w:cs="Times New Roman"/>
          <w:sz w:val="24"/>
          <w:szCs w:val="24"/>
        </w:rPr>
        <w:t xml:space="preserve">nr 6 </w:t>
      </w:r>
      <w:r w:rsidRPr="0025781D">
        <w:rPr>
          <w:rFonts w:ascii="Times New Roman" w:hAnsi="Times New Roman" w:cs="Times New Roman"/>
          <w:sz w:val="24"/>
          <w:szCs w:val="24"/>
        </w:rPr>
        <w:t>§ 4 lõiked 1 ja 2</w:t>
      </w:r>
      <w:r>
        <w:rPr>
          <w:rFonts w:ascii="Times New Roman" w:hAnsi="Times New Roman" w:cs="Times New Roman"/>
          <w:sz w:val="24"/>
          <w:szCs w:val="24"/>
        </w:rPr>
        <w:t xml:space="preserve">. </w:t>
      </w:r>
      <w:r w:rsidRPr="00602272">
        <w:rPr>
          <w:rFonts w:ascii="Times New Roman" w:hAnsi="Times New Roman" w:cs="Times New Roman"/>
          <w:sz w:val="24"/>
          <w:szCs w:val="24"/>
        </w:rPr>
        <w:t>Lõige 1 sätestab, et relva ja laskemoona edasitoimetamise deklaratsioon võib olla esitatud elektrooniliselt või valgel A4-formaadis</w:t>
      </w:r>
      <w:r>
        <w:rPr>
          <w:rFonts w:ascii="Times New Roman" w:hAnsi="Times New Roman" w:cs="Times New Roman"/>
          <w:sz w:val="24"/>
          <w:szCs w:val="24"/>
        </w:rPr>
        <w:t xml:space="preserve"> </w:t>
      </w:r>
      <w:r w:rsidRPr="00602272">
        <w:rPr>
          <w:rFonts w:ascii="Times New Roman" w:hAnsi="Times New Roman" w:cs="Times New Roman"/>
          <w:sz w:val="24"/>
          <w:szCs w:val="24"/>
        </w:rPr>
        <w:t xml:space="preserve">paberil, võimaldades paindlikkust deklaratsiooni esitamise viisis. </w:t>
      </w:r>
      <w:r w:rsidRPr="00D24D51">
        <w:rPr>
          <w:rFonts w:ascii="Times New Roman" w:hAnsi="Times New Roman" w:cs="Times New Roman"/>
          <w:sz w:val="24"/>
          <w:szCs w:val="24"/>
        </w:rPr>
        <w:t>Elektrooniline edastamine võimaldab andmete automaatset töötlemist ja edastamist otse vajalikesse süsteemidesse, mis vähendab käsitsi sisestamise aega ja inim</w:t>
      </w:r>
      <w:r>
        <w:rPr>
          <w:rFonts w:ascii="Times New Roman" w:hAnsi="Times New Roman" w:cs="Times New Roman"/>
          <w:sz w:val="24"/>
          <w:szCs w:val="24"/>
        </w:rPr>
        <w:t xml:space="preserve">like </w:t>
      </w:r>
      <w:r w:rsidRPr="00D24D51">
        <w:rPr>
          <w:rFonts w:ascii="Times New Roman" w:hAnsi="Times New Roman" w:cs="Times New Roman"/>
          <w:sz w:val="24"/>
          <w:szCs w:val="24"/>
        </w:rPr>
        <w:t xml:space="preserve">vigade riski. See kiirendab protsesse ning </w:t>
      </w:r>
      <w:r>
        <w:rPr>
          <w:rFonts w:ascii="Times New Roman" w:hAnsi="Times New Roman" w:cs="Times New Roman"/>
          <w:sz w:val="24"/>
          <w:szCs w:val="24"/>
        </w:rPr>
        <w:t>vähendab paberkulu aidates kaasa keskkonnasäästlikkusele ja täielikult digitaalsele menetlusele üleminekule</w:t>
      </w:r>
      <w:r w:rsidRPr="00D24D51">
        <w:rPr>
          <w:rFonts w:ascii="Times New Roman" w:hAnsi="Times New Roman" w:cs="Times New Roman"/>
          <w:sz w:val="24"/>
          <w:szCs w:val="24"/>
        </w:rPr>
        <w:t>.</w:t>
      </w:r>
      <w:r>
        <w:rPr>
          <w:rFonts w:ascii="Times New Roman" w:hAnsi="Times New Roman" w:cs="Times New Roman"/>
          <w:sz w:val="24"/>
          <w:szCs w:val="24"/>
        </w:rPr>
        <w:t xml:space="preserve"> </w:t>
      </w:r>
      <w:r w:rsidRPr="00602272">
        <w:rPr>
          <w:rFonts w:ascii="Times New Roman" w:hAnsi="Times New Roman" w:cs="Times New Roman"/>
          <w:sz w:val="24"/>
          <w:szCs w:val="24"/>
        </w:rPr>
        <w:t xml:space="preserve">Kui deklaratsioon </w:t>
      </w:r>
      <w:r>
        <w:rPr>
          <w:rFonts w:ascii="Times New Roman" w:hAnsi="Times New Roman" w:cs="Times New Roman"/>
          <w:sz w:val="24"/>
          <w:szCs w:val="24"/>
        </w:rPr>
        <w:t>esitatakse</w:t>
      </w:r>
      <w:r w:rsidRPr="00602272">
        <w:rPr>
          <w:rFonts w:ascii="Times New Roman" w:hAnsi="Times New Roman" w:cs="Times New Roman"/>
          <w:sz w:val="24"/>
          <w:szCs w:val="24"/>
        </w:rPr>
        <w:t xml:space="preserve"> paberil, peab see vastama määruse lisas 5 toodud vormile, et tagada dokumentide ühtne välimus ja sisu.</w:t>
      </w:r>
      <w:r w:rsidRPr="0025781D">
        <w:rPr>
          <w:rFonts w:ascii="Times New Roman" w:hAnsi="Times New Roman" w:cs="Times New Roman"/>
          <w:sz w:val="24"/>
          <w:szCs w:val="24"/>
        </w:rPr>
        <w:t xml:space="preserve"> Deklaratsiooni paberil vorm on jätkuvalt esitatud määruse lisas 5.</w:t>
      </w:r>
    </w:p>
    <w:p w14:paraId="2DC813BA" w14:textId="77777777" w:rsidR="00CF6534" w:rsidRDefault="00CF6534" w:rsidP="00CF6534">
      <w:pPr>
        <w:spacing w:after="0" w:line="240" w:lineRule="auto"/>
        <w:jc w:val="both"/>
        <w:rPr>
          <w:rFonts w:ascii="Times New Roman" w:hAnsi="Times New Roman" w:cs="Times New Roman"/>
          <w:sz w:val="24"/>
          <w:szCs w:val="24"/>
        </w:rPr>
      </w:pPr>
    </w:p>
    <w:p w14:paraId="6FA9A08E" w14:textId="12371A6A" w:rsidR="00CF6534" w:rsidRPr="0025781D" w:rsidRDefault="00CF6534" w:rsidP="00CF6534">
      <w:pPr>
        <w:spacing w:after="0" w:line="240" w:lineRule="auto"/>
        <w:jc w:val="both"/>
        <w:rPr>
          <w:rFonts w:ascii="Times New Roman" w:hAnsi="Times New Roman" w:cs="Times New Roman"/>
          <w:sz w:val="24"/>
          <w:szCs w:val="24"/>
        </w:rPr>
      </w:pPr>
      <w:r w:rsidRPr="00602272">
        <w:rPr>
          <w:rFonts w:ascii="Times New Roman" w:hAnsi="Times New Roman" w:cs="Times New Roman"/>
          <w:sz w:val="24"/>
          <w:szCs w:val="24"/>
        </w:rPr>
        <w:t>Kui deklaratsioon esitatakse paberil, võib sellel olla lisa, mis on samuti vormistatud valgel A4-paberil ja vastab määruse lisas 6 esitatud vormile. Lisadokument võimaldab deklaratsioonile vajadusel lisada täiendavat teavet või andmeid, säilitades ühtse ja selge vormistuse. See aitab hõlbustada kontrolli, kui edasitoimetamise ajal tekib vajadus täiendava informatsiooni järele.</w:t>
      </w:r>
    </w:p>
    <w:p w14:paraId="59816D8E" w14:textId="77777777" w:rsidR="00CF6534" w:rsidRPr="0025781D" w:rsidRDefault="00CF6534" w:rsidP="00CF6534">
      <w:pPr>
        <w:spacing w:after="0" w:line="240" w:lineRule="auto"/>
        <w:jc w:val="both"/>
        <w:rPr>
          <w:rFonts w:ascii="Times New Roman" w:hAnsi="Times New Roman" w:cs="Times New Roman"/>
          <w:sz w:val="24"/>
          <w:szCs w:val="24"/>
        </w:rPr>
      </w:pPr>
    </w:p>
    <w:p w14:paraId="5554D818" w14:textId="05FAF56C" w:rsidR="00CF6534" w:rsidRPr="0025781D" w:rsidRDefault="00CF6534" w:rsidP="00CF6534">
      <w:pPr>
        <w:spacing w:after="0" w:line="240" w:lineRule="auto"/>
        <w:jc w:val="both"/>
        <w:rPr>
          <w:rFonts w:ascii="Times New Roman" w:hAnsi="Times New Roman" w:cs="Times New Roman"/>
          <w:sz w:val="24"/>
          <w:szCs w:val="24"/>
        </w:rPr>
      </w:pPr>
      <w:r w:rsidRPr="0025781D">
        <w:rPr>
          <w:rFonts w:ascii="Times New Roman" w:hAnsi="Times New Roman" w:cs="Times New Roman"/>
          <w:b/>
          <w:bCs/>
          <w:sz w:val="24"/>
          <w:szCs w:val="24"/>
        </w:rPr>
        <w:t xml:space="preserve">Eelnõu § </w:t>
      </w:r>
      <w:r>
        <w:rPr>
          <w:rFonts w:ascii="Times New Roman" w:hAnsi="Times New Roman" w:cs="Times New Roman"/>
          <w:b/>
          <w:bCs/>
          <w:sz w:val="24"/>
          <w:szCs w:val="24"/>
        </w:rPr>
        <w:t>2</w:t>
      </w:r>
      <w:r w:rsidRPr="0025781D">
        <w:rPr>
          <w:rFonts w:ascii="Times New Roman" w:hAnsi="Times New Roman" w:cs="Times New Roman"/>
          <w:b/>
          <w:bCs/>
          <w:sz w:val="24"/>
          <w:szCs w:val="24"/>
        </w:rPr>
        <w:t xml:space="preserve"> punktiga 2</w:t>
      </w:r>
      <w:r w:rsidRPr="0025781D">
        <w:rPr>
          <w:rFonts w:ascii="Times New Roman" w:hAnsi="Times New Roman" w:cs="Times New Roman"/>
          <w:sz w:val="24"/>
          <w:szCs w:val="24"/>
        </w:rPr>
        <w:t xml:space="preserve"> nähakse ette, et määruse lisad </w:t>
      </w:r>
      <w:r w:rsidR="00A578A7">
        <w:rPr>
          <w:rFonts w:ascii="Times New Roman" w:hAnsi="Times New Roman" w:cs="Times New Roman"/>
          <w:sz w:val="24"/>
          <w:szCs w:val="24"/>
        </w:rPr>
        <w:t xml:space="preserve">1, 3, </w:t>
      </w:r>
      <w:r w:rsidRPr="0025781D">
        <w:rPr>
          <w:rFonts w:ascii="Times New Roman" w:hAnsi="Times New Roman" w:cs="Times New Roman"/>
          <w:sz w:val="24"/>
          <w:szCs w:val="24"/>
        </w:rPr>
        <w:t>5 ja 6 kehtestatakse uues sõnastuses. Määruse lisa</w:t>
      </w:r>
      <w:r w:rsidR="0015360D">
        <w:rPr>
          <w:rFonts w:ascii="Times New Roman" w:hAnsi="Times New Roman" w:cs="Times New Roman"/>
          <w:sz w:val="24"/>
          <w:szCs w:val="24"/>
        </w:rPr>
        <w:t>de</w:t>
      </w:r>
      <w:r w:rsidRPr="0025781D">
        <w:rPr>
          <w:rFonts w:ascii="Times New Roman" w:hAnsi="Times New Roman" w:cs="Times New Roman"/>
          <w:sz w:val="24"/>
          <w:szCs w:val="24"/>
        </w:rPr>
        <w:t xml:space="preserve">s </w:t>
      </w:r>
      <w:r w:rsidR="0015360D">
        <w:rPr>
          <w:rFonts w:ascii="Times New Roman" w:hAnsi="Times New Roman" w:cs="Times New Roman"/>
          <w:sz w:val="24"/>
          <w:szCs w:val="24"/>
        </w:rPr>
        <w:t xml:space="preserve">1, 3 ja </w:t>
      </w:r>
      <w:r w:rsidRPr="0025781D">
        <w:rPr>
          <w:rFonts w:ascii="Times New Roman" w:hAnsi="Times New Roman" w:cs="Times New Roman"/>
          <w:sz w:val="24"/>
          <w:szCs w:val="24"/>
        </w:rPr>
        <w:t>5 toodud vormi</w:t>
      </w:r>
      <w:r w:rsidR="0015360D">
        <w:rPr>
          <w:rFonts w:ascii="Times New Roman" w:hAnsi="Times New Roman" w:cs="Times New Roman"/>
          <w:sz w:val="24"/>
          <w:szCs w:val="24"/>
        </w:rPr>
        <w:t>de</w:t>
      </w:r>
      <w:r w:rsidRPr="0025781D">
        <w:rPr>
          <w:rFonts w:ascii="Times New Roman" w:hAnsi="Times New Roman" w:cs="Times New Roman"/>
          <w:sz w:val="24"/>
          <w:szCs w:val="24"/>
        </w:rPr>
        <w:t>lt eemaldatakse viited Nõukogu direktiivi 91/477/EMÜ</w:t>
      </w:r>
      <w:r w:rsidRPr="0025781D">
        <w:rPr>
          <w:rStyle w:val="Allmrkuseviide"/>
          <w:rFonts w:ascii="Times New Roman" w:hAnsi="Times New Roman" w:cs="Times New Roman"/>
          <w:sz w:val="24"/>
          <w:szCs w:val="24"/>
        </w:rPr>
        <w:footnoteReference w:id="7"/>
      </w:r>
      <w:r w:rsidRPr="0025781D">
        <w:rPr>
          <w:rFonts w:ascii="Times New Roman" w:hAnsi="Times New Roman" w:cs="Times New Roman"/>
          <w:sz w:val="24"/>
          <w:szCs w:val="24"/>
        </w:rPr>
        <w:t xml:space="preserve"> artikli 11 lõikele 3 ja Euroopa Parlamendi ja nõukogu direktiivi 2014/28/EL</w:t>
      </w:r>
      <w:r w:rsidRPr="0025781D">
        <w:rPr>
          <w:rStyle w:val="Allmrkuseviide"/>
          <w:rFonts w:ascii="Times New Roman" w:hAnsi="Times New Roman" w:cs="Times New Roman"/>
          <w:sz w:val="24"/>
          <w:szCs w:val="24"/>
        </w:rPr>
        <w:footnoteReference w:id="8"/>
      </w:r>
      <w:r w:rsidRPr="0025781D">
        <w:rPr>
          <w:rFonts w:ascii="Times New Roman" w:hAnsi="Times New Roman" w:cs="Times New Roman"/>
          <w:b/>
          <w:bCs/>
          <w:sz w:val="24"/>
          <w:szCs w:val="24"/>
        </w:rPr>
        <w:t xml:space="preserve"> </w:t>
      </w:r>
      <w:r w:rsidRPr="0025781D">
        <w:rPr>
          <w:rFonts w:ascii="Times New Roman" w:hAnsi="Times New Roman" w:cs="Times New Roman"/>
          <w:sz w:val="24"/>
          <w:szCs w:val="24"/>
        </w:rPr>
        <w:t xml:space="preserve">artiklile 12, kuna direktiivile, kui Eesti õigusesse ülevõetud õigusaktile, viitamine õigusaktis ei ole korrektne. Samuti on direktiiv 91/477/EMÜ tänaseks kehtetu. Seda asendab </w:t>
      </w:r>
      <w:r w:rsidRPr="0025781D">
        <w:rPr>
          <w:rFonts w:ascii="Times New Roman" w:hAnsi="Times New Roman" w:cs="Times New Roman"/>
          <w:iCs/>
          <w:sz w:val="24"/>
          <w:szCs w:val="24"/>
        </w:rPr>
        <w:t>Euroopa Parlamendi ja nõukogu direktiiv (EL) 2021/555</w:t>
      </w:r>
      <w:r w:rsidRPr="0025781D">
        <w:rPr>
          <w:rStyle w:val="Allmrkuseviide"/>
          <w:rFonts w:ascii="Times New Roman" w:hAnsi="Times New Roman" w:cs="Times New Roman"/>
          <w:iCs/>
          <w:sz w:val="24"/>
          <w:szCs w:val="24"/>
        </w:rPr>
        <w:footnoteReference w:id="9"/>
      </w:r>
      <w:r w:rsidRPr="0025781D">
        <w:rPr>
          <w:rFonts w:ascii="Times New Roman" w:hAnsi="Times New Roman" w:cs="Times New Roman"/>
          <w:sz w:val="24"/>
          <w:szCs w:val="24"/>
        </w:rPr>
        <w:t>.</w:t>
      </w:r>
    </w:p>
    <w:p w14:paraId="32F3060F" w14:textId="77777777" w:rsidR="00CF6534" w:rsidRDefault="00CF6534" w:rsidP="00CF6534">
      <w:pPr>
        <w:spacing w:after="0" w:line="240" w:lineRule="auto"/>
        <w:jc w:val="both"/>
        <w:rPr>
          <w:rFonts w:ascii="Times New Roman" w:hAnsi="Times New Roman" w:cs="Times New Roman"/>
          <w:sz w:val="24"/>
          <w:szCs w:val="24"/>
        </w:rPr>
      </w:pPr>
    </w:p>
    <w:p w14:paraId="163B3D70" w14:textId="29262108" w:rsidR="0015360D" w:rsidRDefault="0015360D" w:rsidP="00CF65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Määruse lisa 1 </w:t>
      </w:r>
      <w:r w:rsidR="00BF4886">
        <w:rPr>
          <w:rFonts w:ascii="Times New Roman" w:hAnsi="Times New Roman" w:cs="Times New Roman"/>
          <w:sz w:val="24"/>
          <w:szCs w:val="24"/>
        </w:rPr>
        <w:t>ja</w:t>
      </w:r>
      <w:r>
        <w:rPr>
          <w:rFonts w:ascii="Times New Roman" w:hAnsi="Times New Roman" w:cs="Times New Roman"/>
          <w:sz w:val="24"/>
          <w:szCs w:val="24"/>
        </w:rPr>
        <w:t xml:space="preserve"> lisa 3 täiendatakse andmeväljaga, mille kohaselt tuleb eelloale ja loale edaspidi märkida ka selle aadressi andmed, kuhu tulirelv saadetakse või veetakse. Lisaks täiendatakse määruse lisa 3 andmeväljadega, mille kohaselt tuleb edaspidi märkida loale andmed selle kohta, et edasitoimetatav relv on kontrollitud kooskõlas 1969. aasta konventsiooniga ning edasitoimetamise veovahend. Muudatus</w:t>
      </w:r>
      <w:r w:rsidR="002F143E">
        <w:rPr>
          <w:rFonts w:ascii="Times New Roman" w:hAnsi="Times New Roman" w:cs="Times New Roman"/>
          <w:sz w:val="24"/>
          <w:szCs w:val="24"/>
        </w:rPr>
        <w:t>ed</w:t>
      </w:r>
      <w:r>
        <w:rPr>
          <w:rFonts w:ascii="Times New Roman" w:hAnsi="Times New Roman" w:cs="Times New Roman"/>
          <w:sz w:val="24"/>
          <w:szCs w:val="24"/>
        </w:rPr>
        <w:t xml:space="preserve"> on vajalikud, et eelloa ja loa taotlemiseks esitatavad andmed oleks kooskõlas direktiivi (EL) 2021/555 artikli</w:t>
      </w:r>
      <w:r w:rsidR="002F143E">
        <w:rPr>
          <w:rFonts w:ascii="Times New Roman" w:hAnsi="Times New Roman" w:cs="Times New Roman"/>
          <w:sz w:val="24"/>
          <w:szCs w:val="24"/>
        </w:rPr>
        <w:t> </w:t>
      </w:r>
      <w:r>
        <w:rPr>
          <w:rFonts w:ascii="Times New Roman" w:hAnsi="Times New Roman" w:cs="Times New Roman"/>
          <w:sz w:val="24"/>
          <w:szCs w:val="24"/>
        </w:rPr>
        <w:t>16</w:t>
      </w:r>
      <w:r w:rsidR="002F143E">
        <w:rPr>
          <w:rFonts w:ascii="Times New Roman" w:hAnsi="Times New Roman" w:cs="Times New Roman"/>
          <w:sz w:val="24"/>
          <w:szCs w:val="24"/>
        </w:rPr>
        <w:t> </w:t>
      </w:r>
      <w:r>
        <w:rPr>
          <w:rFonts w:ascii="Times New Roman" w:hAnsi="Times New Roman" w:cs="Times New Roman"/>
          <w:sz w:val="24"/>
          <w:szCs w:val="24"/>
        </w:rPr>
        <w:t>lõikes</w:t>
      </w:r>
      <w:r w:rsidR="002F143E">
        <w:rPr>
          <w:rFonts w:ascii="Times New Roman" w:hAnsi="Times New Roman" w:cs="Times New Roman"/>
          <w:sz w:val="24"/>
          <w:szCs w:val="24"/>
        </w:rPr>
        <w:t> </w:t>
      </w:r>
      <w:r>
        <w:rPr>
          <w:rFonts w:ascii="Times New Roman" w:hAnsi="Times New Roman" w:cs="Times New Roman"/>
          <w:sz w:val="24"/>
          <w:szCs w:val="24"/>
        </w:rPr>
        <w:t>2 esitatud nõudega.</w:t>
      </w:r>
    </w:p>
    <w:p w14:paraId="1980F440" w14:textId="77777777" w:rsidR="0015360D" w:rsidRPr="0025781D" w:rsidDel="0015360D" w:rsidRDefault="0015360D" w:rsidP="00CF6534">
      <w:pPr>
        <w:spacing w:after="0" w:line="240" w:lineRule="auto"/>
        <w:jc w:val="both"/>
        <w:rPr>
          <w:rFonts w:ascii="Times New Roman" w:hAnsi="Times New Roman" w:cs="Times New Roman"/>
          <w:sz w:val="24"/>
          <w:szCs w:val="24"/>
        </w:rPr>
      </w:pPr>
    </w:p>
    <w:p w14:paraId="303C3229" w14:textId="77777777" w:rsidR="00CF6534" w:rsidRPr="0025781D" w:rsidRDefault="00CF6534" w:rsidP="00CF6534">
      <w:pPr>
        <w:spacing w:after="0" w:line="240" w:lineRule="auto"/>
        <w:jc w:val="both"/>
        <w:rPr>
          <w:rFonts w:ascii="Times New Roman" w:hAnsi="Times New Roman" w:cs="Times New Roman"/>
          <w:sz w:val="24"/>
          <w:szCs w:val="24"/>
        </w:rPr>
      </w:pPr>
      <w:r w:rsidRPr="0025781D">
        <w:rPr>
          <w:rFonts w:ascii="Times New Roman" w:hAnsi="Times New Roman" w:cs="Times New Roman"/>
          <w:sz w:val="24"/>
          <w:szCs w:val="24"/>
        </w:rPr>
        <w:t>Määruse lisa 5 deklaratsiooni vormi päisest jäetakse ära Euroopa Liidu lipu ja sihiku kujutis, kuna tegemist ei ole rahvusvaheliselt kasutatava dokumendiga. Relvade ja laskemoona kaubana Euroopa Liidus edasitoimetamise deklaratsioon on vajalik üksnes PPA-le andmete esitamiseks.</w:t>
      </w:r>
    </w:p>
    <w:p w14:paraId="105D1807" w14:textId="77777777" w:rsidR="00CF6534" w:rsidRPr="0025781D" w:rsidRDefault="00CF6534" w:rsidP="00CF6534">
      <w:pPr>
        <w:spacing w:after="0" w:line="240" w:lineRule="auto"/>
        <w:jc w:val="both"/>
        <w:rPr>
          <w:rFonts w:ascii="Times New Roman" w:hAnsi="Times New Roman" w:cs="Times New Roman"/>
          <w:sz w:val="24"/>
          <w:szCs w:val="24"/>
        </w:rPr>
      </w:pPr>
    </w:p>
    <w:p w14:paraId="5E6F82CF" w14:textId="79433170" w:rsidR="00CF6534" w:rsidRPr="0025781D" w:rsidRDefault="00CF6534" w:rsidP="00CF6534">
      <w:pPr>
        <w:spacing w:after="0" w:line="240" w:lineRule="auto"/>
        <w:jc w:val="both"/>
        <w:rPr>
          <w:rFonts w:ascii="Times New Roman" w:hAnsi="Times New Roman" w:cs="Times New Roman"/>
          <w:sz w:val="24"/>
          <w:szCs w:val="24"/>
        </w:rPr>
      </w:pPr>
      <w:r w:rsidRPr="0025781D">
        <w:rPr>
          <w:rFonts w:ascii="Times New Roman" w:hAnsi="Times New Roman" w:cs="Times New Roman"/>
          <w:sz w:val="24"/>
          <w:szCs w:val="24"/>
        </w:rPr>
        <w:t xml:space="preserve">Seoses </w:t>
      </w:r>
      <w:r w:rsidRPr="0025781D">
        <w:rPr>
          <w:rFonts w:ascii="Times New Roman" w:hAnsi="Times New Roman" w:cs="Times New Roman"/>
          <w:color w:val="202020"/>
          <w:sz w:val="24"/>
          <w:szCs w:val="24"/>
          <w:shd w:val="clear" w:color="auto" w:fill="FFFFFF"/>
        </w:rPr>
        <w:t xml:space="preserve">10. juulil 2023. aastal jõustunud </w:t>
      </w:r>
      <w:r>
        <w:rPr>
          <w:rFonts w:ascii="Times New Roman" w:hAnsi="Times New Roman" w:cs="Times New Roman"/>
          <w:color w:val="202020"/>
          <w:sz w:val="24"/>
          <w:szCs w:val="24"/>
          <w:shd w:val="clear" w:color="auto" w:fill="FFFFFF"/>
        </w:rPr>
        <w:t>„</w:t>
      </w:r>
      <w:r w:rsidRPr="0025781D">
        <w:rPr>
          <w:rFonts w:ascii="Times New Roman" w:hAnsi="Times New Roman" w:cs="Times New Roman"/>
          <w:sz w:val="24"/>
          <w:szCs w:val="24"/>
        </w:rPr>
        <w:t>Teenistus- ja tsiviilrelvade registri põhimääruse“ redaktsioonis teenistus- ja tsiviilrelvade registrisse lisandunud andmekoosseisudega, täiendatakse määruse lisa 5 ja lisa 6 esitamiseks lisandunud kohustuslike andmekomplektidega.</w:t>
      </w:r>
      <w:r>
        <w:rPr>
          <w:rFonts w:ascii="Times New Roman" w:hAnsi="Times New Roman" w:cs="Times New Roman"/>
          <w:sz w:val="24"/>
          <w:szCs w:val="24"/>
        </w:rPr>
        <w:t xml:space="preserve"> </w:t>
      </w:r>
      <w:r w:rsidRPr="0025781D">
        <w:rPr>
          <w:rFonts w:ascii="Times New Roman" w:hAnsi="Times New Roman" w:cs="Times New Roman"/>
          <w:sz w:val="24"/>
          <w:szCs w:val="24"/>
        </w:rPr>
        <w:t xml:space="preserve">Võrreldes </w:t>
      </w:r>
      <w:r>
        <w:rPr>
          <w:rFonts w:ascii="Times New Roman" w:hAnsi="Times New Roman" w:cs="Times New Roman"/>
          <w:sz w:val="24"/>
          <w:szCs w:val="24"/>
        </w:rPr>
        <w:t>kehtiva määrusega</w:t>
      </w:r>
      <w:r w:rsidRPr="0025781D">
        <w:rPr>
          <w:rFonts w:ascii="Times New Roman" w:hAnsi="Times New Roman" w:cs="Times New Roman"/>
          <w:sz w:val="24"/>
          <w:szCs w:val="24"/>
        </w:rPr>
        <w:t xml:space="preserve"> lisanduvad andmed laskemoona ja lahingumoona tootja, päritoluriigi, </w:t>
      </w:r>
      <w:r w:rsidRPr="0025781D">
        <w:rPr>
          <w:rFonts w:ascii="Times New Roman" w:hAnsi="Times New Roman" w:cs="Times New Roman"/>
          <w:sz w:val="24"/>
          <w:szCs w:val="24"/>
        </w:rPr>
        <w:lastRenderedPageBreak/>
        <w:t xml:space="preserve">pihtamislaengu liigi, lõhkeaine koguse ning ohuklassi ja sobivusrühma kohta. </w:t>
      </w:r>
      <w:r>
        <w:rPr>
          <w:rFonts w:ascii="Times New Roman" w:hAnsi="Times New Roman" w:cs="Times New Roman"/>
          <w:sz w:val="24"/>
          <w:szCs w:val="24"/>
        </w:rPr>
        <w:t xml:space="preserve">Relva, laskekõlbmatu relva ja tulirelva olulise osa kohta lisanduvad andmed selle modifikatsiooni, tootja, päritoluriigi, valmistamise aasta, isiku nimele registreerimise kuupäeva ja hoiukoha kohta. </w:t>
      </w:r>
      <w:r w:rsidRPr="0025781D">
        <w:rPr>
          <w:rFonts w:ascii="Times New Roman" w:hAnsi="Times New Roman" w:cs="Times New Roman"/>
          <w:sz w:val="24"/>
          <w:szCs w:val="24"/>
        </w:rPr>
        <w:t>See on vajalik eelkõige selleks, et tagada relvade ja laskemoona senisest parem jälgitavus</w:t>
      </w:r>
      <w:r>
        <w:rPr>
          <w:rFonts w:ascii="Times New Roman" w:hAnsi="Times New Roman" w:cs="Times New Roman"/>
          <w:sz w:val="24"/>
          <w:szCs w:val="24"/>
        </w:rPr>
        <w:t xml:space="preserve"> ja tõhusam järelevalve</w:t>
      </w:r>
      <w:r w:rsidRPr="0025781D">
        <w:rPr>
          <w:rFonts w:ascii="Times New Roman" w:hAnsi="Times New Roman" w:cs="Times New Roman"/>
          <w:sz w:val="24"/>
          <w:szCs w:val="24"/>
        </w:rPr>
        <w:t>.</w:t>
      </w:r>
      <w:r>
        <w:rPr>
          <w:rFonts w:ascii="Times New Roman" w:hAnsi="Times New Roman" w:cs="Times New Roman"/>
          <w:sz w:val="24"/>
          <w:szCs w:val="24"/>
        </w:rPr>
        <w:t xml:space="preserve"> </w:t>
      </w:r>
      <w:r w:rsidRPr="00D24D51">
        <w:rPr>
          <w:rFonts w:ascii="Times New Roman" w:hAnsi="Times New Roman" w:cs="Times New Roman"/>
          <w:sz w:val="24"/>
          <w:szCs w:val="24"/>
        </w:rPr>
        <w:t xml:space="preserve">Detailsete andmete kogumine relvade ja laskemoona kohta aitab kaasa </w:t>
      </w:r>
      <w:r>
        <w:rPr>
          <w:rFonts w:ascii="Times New Roman" w:hAnsi="Times New Roman" w:cs="Times New Roman"/>
          <w:sz w:val="24"/>
          <w:szCs w:val="24"/>
        </w:rPr>
        <w:t xml:space="preserve">riigi </w:t>
      </w:r>
      <w:r w:rsidRPr="00D24D51">
        <w:rPr>
          <w:rFonts w:ascii="Times New Roman" w:hAnsi="Times New Roman" w:cs="Times New Roman"/>
          <w:sz w:val="24"/>
          <w:szCs w:val="24"/>
        </w:rPr>
        <w:t xml:space="preserve">julgeoleku, </w:t>
      </w:r>
      <w:r>
        <w:rPr>
          <w:rFonts w:ascii="Times New Roman" w:hAnsi="Times New Roman" w:cs="Times New Roman"/>
          <w:sz w:val="24"/>
          <w:szCs w:val="24"/>
        </w:rPr>
        <w:t>turvalisuse ja avaliku korra</w:t>
      </w:r>
      <w:r w:rsidRPr="00D24D51">
        <w:rPr>
          <w:rFonts w:ascii="Times New Roman" w:hAnsi="Times New Roman" w:cs="Times New Roman"/>
          <w:sz w:val="24"/>
          <w:szCs w:val="24"/>
        </w:rPr>
        <w:t xml:space="preserve"> ning rahvusvaheliste kohustuste täitmise tagamisele.</w:t>
      </w:r>
      <w:r>
        <w:rPr>
          <w:rFonts w:ascii="Times New Roman" w:hAnsi="Times New Roman" w:cs="Times New Roman"/>
          <w:sz w:val="24"/>
          <w:szCs w:val="24"/>
        </w:rPr>
        <w:t xml:space="preserve"> Samuti aitab kaasa kuritegude ennetamisele ja uurimisele, relvade ja laskemoona jälgitavusele ning kadumise ja varguse tuvastamisele.</w:t>
      </w:r>
    </w:p>
    <w:p w14:paraId="76FA16DD" w14:textId="77777777" w:rsidR="00CF6534" w:rsidRDefault="00CF6534" w:rsidP="00CF6534">
      <w:pPr>
        <w:spacing w:after="0" w:line="240" w:lineRule="auto"/>
        <w:jc w:val="both"/>
        <w:rPr>
          <w:rFonts w:ascii="Times New Roman" w:hAnsi="Times New Roman" w:cs="Times New Roman"/>
          <w:sz w:val="24"/>
          <w:szCs w:val="24"/>
        </w:rPr>
      </w:pPr>
    </w:p>
    <w:p w14:paraId="734C0A0D" w14:textId="1141F33C" w:rsidR="00CF6534" w:rsidRPr="00C7006A" w:rsidRDefault="00CF6534" w:rsidP="00CF6534">
      <w:pPr>
        <w:spacing w:after="0"/>
        <w:jc w:val="both"/>
        <w:rPr>
          <w:rFonts w:ascii="Times New Roman" w:hAnsi="Times New Roman" w:cs="Times New Roman"/>
          <w:sz w:val="24"/>
          <w:szCs w:val="24"/>
        </w:rPr>
      </w:pPr>
      <w:r w:rsidRPr="00C7006A">
        <w:rPr>
          <w:rFonts w:ascii="Times New Roman" w:hAnsi="Times New Roman" w:cs="Times New Roman"/>
          <w:b/>
          <w:bCs/>
          <w:sz w:val="24"/>
          <w:szCs w:val="24"/>
        </w:rPr>
        <w:t xml:space="preserve">Eelnõu § </w:t>
      </w:r>
      <w:r>
        <w:rPr>
          <w:rFonts w:ascii="Times New Roman" w:hAnsi="Times New Roman" w:cs="Times New Roman"/>
          <w:b/>
          <w:bCs/>
          <w:sz w:val="24"/>
          <w:szCs w:val="24"/>
        </w:rPr>
        <w:t>2</w:t>
      </w:r>
      <w:r w:rsidRPr="00C7006A">
        <w:rPr>
          <w:rFonts w:ascii="Times New Roman" w:hAnsi="Times New Roman" w:cs="Times New Roman"/>
          <w:b/>
          <w:bCs/>
          <w:sz w:val="24"/>
          <w:szCs w:val="24"/>
        </w:rPr>
        <w:t xml:space="preserve"> punktidega 3 ja 4</w:t>
      </w:r>
      <w:r>
        <w:rPr>
          <w:rFonts w:ascii="Times New Roman" w:hAnsi="Times New Roman" w:cs="Times New Roman"/>
          <w:sz w:val="24"/>
          <w:szCs w:val="24"/>
        </w:rPr>
        <w:t xml:space="preserve"> tehakse muudatused määruse normitehnilises märkuses. </w:t>
      </w:r>
      <w:r w:rsidRPr="00C7006A">
        <w:rPr>
          <w:rFonts w:ascii="Times New Roman" w:hAnsi="Times New Roman" w:cs="Times New Roman"/>
          <w:sz w:val="24"/>
          <w:szCs w:val="24"/>
        </w:rPr>
        <w:t>Normitehnilisest märkusest jäetakse välja viide järgmistele õigusaktidele:</w:t>
      </w:r>
    </w:p>
    <w:p w14:paraId="472A98F9" w14:textId="77777777" w:rsidR="00CF6534" w:rsidRPr="000A7625" w:rsidRDefault="00CF6534" w:rsidP="00CF6534">
      <w:pPr>
        <w:numPr>
          <w:ilvl w:val="0"/>
          <w:numId w:val="30"/>
        </w:numPr>
        <w:spacing w:after="0" w:line="240" w:lineRule="auto"/>
        <w:jc w:val="both"/>
        <w:rPr>
          <w:rFonts w:ascii="Times New Roman" w:hAnsi="Times New Roman" w:cs="Times New Roman"/>
          <w:sz w:val="24"/>
          <w:szCs w:val="24"/>
        </w:rPr>
      </w:pPr>
      <w:r w:rsidRPr="000A7625">
        <w:rPr>
          <w:rFonts w:ascii="Times New Roman" w:hAnsi="Times New Roman" w:cs="Times New Roman"/>
          <w:sz w:val="24"/>
          <w:szCs w:val="24"/>
        </w:rPr>
        <w:t>Nõukogu direktiiv 91/477/EMÜ relvade omandamise ja valduse kontrolli kohta;</w:t>
      </w:r>
    </w:p>
    <w:p w14:paraId="483B52DC" w14:textId="77777777" w:rsidR="00CF6534" w:rsidRPr="000A7625" w:rsidRDefault="00CF6534" w:rsidP="00CF6534">
      <w:pPr>
        <w:numPr>
          <w:ilvl w:val="0"/>
          <w:numId w:val="30"/>
        </w:numPr>
        <w:spacing w:after="0" w:line="240" w:lineRule="auto"/>
        <w:jc w:val="both"/>
        <w:rPr>
          <w:rFonts w:ascii="Times New Roman" w:hAnsi="Times New Roman" w:cs="Times New Roman"/>
          <w:sz w:val="24"/>
          <w:szCs w:val="24"/>
        </w:rPr>
      </w:pPr>
      <w:r w:rsidRPr="000A7625">
        <w:rPr>
          <w:rFonts w:ascii="Times New Roman" w:hAnsi="Times New Roman" w:cs="Times New Roman"/>
          <w:sz w:val="24"/>
          <w:szCs w:val="24"/>
        </w:rPr>
        <w:t>Euroopa Parlamendi ja nõukogu direktiiv (EL) 2017/853.</w:t>
      </w:r>
    </w:p>
    <w:p w14:paraId="26E6A9ED" w14:textId="77777777" w:rsidR="00CF6534" w:rsidRDefault="00CF6534" w:rsidP="00CF6534">
      <w:pPr>
        <w:spacing w:after="0" w:line="240" w:lineRule="auto"/>
        <w:jc w:val="both"/>
        <w:rPr>
          <w:rFonts w:ascii="Times New Roman" w:hAnsi="Times New Roman" w:cs="Times New Roman"/>
          <w:sz w:val="24"/>
          <w:szCs w:val="24"/>
        </w:rPr>
      </w:pPr>
    </w:p>
    <w:p w14:paraId="7A11A111" w14:textId="66FD1E29" w:rsidR="00CF6534" w:rsidRDefault="00CF6534" w:rsidP="00CF65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Nendele viitamisest loobumise</w:t>
      </w:r>
      <w:r w:rsidRPr="000A7625">
        <w:rPr>
          <w:rFonts w:ascii="Times New Roman" w:hAnsi="Times New Roman" w:cs="Times New Roman"/>
          <w:sz w:val="24"/>
          <w:szCs w:val="24"/>
        </w:rPr>
        <w:t xml:space="preserve"> põhjuseks on asjaolu, et nimetatud õigusaktid on kehtetuks tunnistatud ning nende sisu on kodifitseeritud uude õigusakti – Euroopa Parlamendi ja nõukogu direktiiv (EL) 2021/555. Viidatud direktiivid on oma eesmärgi täitnud ja seetõttu ei ole nende </w:t>
      </w:r>
      <w:r>
        <w:rPr>
          <w:rFonts w:ascii="Times New Roman" w:hAnsi="Times New Roman" w:cs="Times New Roman"/>
          <w:sz w:val="24"/>
          <w:szCs w:val="24"/>
        </w:rPr>
        <w:t>esitamine</w:t>
      </w:r>
      <w:r w:rsidRPr="000A7625">
        <w:rPr>
          <w:rFonts w:ascii="Times New Roman" w:hAnsi="Times New Roman" w:cs="Times New Roman"/>
          <w:sz w:val="24"/>
          <w:szCs w:val="24"/>
        </w:rPr>
        <w:t xml:space="preserve"> normitehnilis</w:t>
      </w:r>
      <w:r>
        <w:rPr>
          <w:rFonts w:ascii="Times New Roman" w:hAnsi="Times New Roman" w:cs="Times New Roman"/>
          <w:sz w:val="24"/>
          <w:szCs w:val="24"/>
        </w:rPr>
        <w:t>es</w:t>
      </w:r>
      <w:r w:rsidRPr="000A7625">
        <w:rPr>
          <w:rFonts w:ascii="Times New Roman" w:hAnsi="Times New Roman" w:cs="Times New Roman"/>
          <w:sz w:val="24"/>
          <w:szCs w:val="24"/>
        </w:rPr>
        <w:t xml:space="preserve"> märkuses enam asjakohane.</w:t>
      </w:r>
    </w:p>
    <w:p w14:paraId="115CFD51" w14:textId="77777777" w:rsidR="00CF6534" w:rsidRDefault="00CF6534" w:rsidP="00CF6534">
      <w:pPr>
        <w:spacing w:after="0" w:line="240" w:lineRule="auto"/>
        <w:jc w:val="both"/>
        <w:rPr>
          <w:rFonts w:ascii="Times New Roman" w:hAnsi="Times New Roman" w:cs="Times New Roman"/>
          <w:sz w:val="24"/>
          <w:szCs w:val="24"/>
        </w:rPr>
      </w:pPr>
    </w:p>
    <w:p w14:paraId="376ED4E2" w14:textId="77777777" w:rsidR="00CF6534" w:rsidRDefault="00CF6534" w:rsidP="00CF6534">
      <w:pPr>
        <w:spacing w:after="0" w:line="240" w:lineRule="auto"/>
        <w:jc w:val="both"/>
        <w:rPr>
          <w:rFonts w:ascii="Times New Roman" w:hAnsi="Times New Roman" w:cs="Times New Roman"/>
          <w:sz w:val="24"/>
          <w:szCs w:val="24"/>
        </w:rPr>
      </w:pPr>
      <w:r w:rsidRPr="000A7625">
        <w:rPr>
          <w:rFonts w:ascii="Times New Roman" w:hAnsi="Times New Roman" w:cs="Times New Roman"/>
          <w:sz w:val="24"/>
          <w:szCs w:val="24"/>
        </w:rPr>
        <w:t>Normitehnilist märkust täiendatakse viitega järgmisele Euroopa Parlamendi ja nõukogu direktiiv</w:t>
      </w:r>
      <w:r>
        <w:rPr>
          <w:rFonts w:ascii="Times New Roman" w:hAnsi="Times New Roman" w:cs="Times New Roman"/>
          <w:sz w:val="24"/>
          <w:szCs w:val="24"/>
        </w:rPr>
        <w:t>ile</w:t>
      </w:r>
      <w:r w:rsidRPr="000A7625">
        <w:rPr>
          <w:rFonts w:ascii="Times New Roman" w:hAnsi="Times New Roman" w:cs="Times New Roman"/>
          <w:sz w:val="24"/>
          <w:szCs w:val="24"/>
        </w:rPr>
        <w:t xml:space="preserve"> (EL) 2021/555.</w:t>
      </w:r>
      <w:r>
        <w:rPr>
          <w:rFonts w:ascii="Times New Roman" w:hAnsi="Times New Roman" w:cs="Times New Roman"/>
          <w:sz w:val="24"/>
          <w:szCs w:val="24"/>
        </w:rPr>
        <w:t xml:space="preserve"> Täiendus</w:t>
      </w:r>
      <w:r w:rsidRPr="000A7625">
        <w:rPr>
          <w:rFonts w:ascii="Times New Roman" w:hAnsi="Times New Roman" w:cs="Times New Roman"/>
          <w:sz w:val="24"/>
          <w:szCs w:val="24"/>
        </w:rPr>
        <w:t xml:space="preserve"> on vajalik, kuna see direktiiv asendab varasemad relvade omandamist ja valdust käsitlevad direktiivid, pakkudes õigusnormide konsolideeritud ja ajakohastatud versiooni. Muudatus tagab, et määruse normitehniline märkus kajastab kehtivat õigusraamistikku ning väldib eksitavaid viiteid kehtetutele õigusaktidele.</w:t>
      </w:r>
    </w:p>
    <w:p w14:paraId="40821752" w14:textId="77777777" w:rsidR="00CF6534" w:rsidRPr="0025781D" w:rsidRDefault="00CF6534" w:rsidP="00825CA8">
      <w:pPr>
        <w:spacing w:after="0" w:line="240" w:lineRule="auto"/>
        <w:jc w:val="both"/>
        <w:rPr>
          <w:rFonts w:ascii="Times New Roman" w:hAnsi="Times New Roman" w:cs="Times New Roman"/>
          <w:sz w:val="24"/>
          <w:szCs w:val="24"/>
        </w:rPr>
      </w:pPr>
    </w:p>
    <w:p w14:paraId="4F27EA48" w14:textId="78566319" w:rsidR="0042415C" w:rsidRPr="0025781D" w:rsidRDefault="0042415C" w:rsidP="00825CA8">
      <w:pPr>
        <w:spacing w:after="0" w:line="240" w:lineRule="auto"/>
        <w:jc w:val="both"/>
        <w:rPr>
          <w:rFonts w:ascii="Times New Roman" w:hAnsi="Times New Roman" w:cs="Times New Roman"/>
          <w:b/>
          <w:bCs/>
          <w:sz w:val="24"/>
          <w:szCs w:val="24"/>
          <w:u w:val="single"/>
        </w:rPr>
      </w:pPr>
      <w:r w:rsidRPr="0025781D">
        <w:rPr>
          <w:rFonts w:ascii="Times New Roman" w:hAnsi="Times New Roman" w:cs="Times New Roman"/>
          <w:b/>
          <w:bCs/>
          <w:sz w:val="24"/>
          <w:szCs w:val="24"/>
          <w:u w:val="single"/>
        </w:rPr>
        <w:t>2.</w:t>
      </w:r>
      <w:r w:rsidR="00CF6534">
        <w:rPr>
          <w:rFonts w:ascii="Times New Roman" w:hAnsi="Times New Roman" w:cs="Times New Roman"/>
          <w:b/>
          <w:bCs/>
          <w:sz w:val="24"/>
          <w:szCs w:val="24"/>
          <w:u w:val="single"/>
        </w:rPr>
        <w:t>3</w:t>
      </w:r>
      <w:r w:rsidRPr="0025781D">
        <w:rPr>
          <w:rFonts w:ascii="Times New Roman" w:hAnsi="Times New Roman" w:cs="Times New Roman"/>
          <w:b/>
          <w:bCs/>
          <w:sz w:val="24"/>
          <w:szCs w:val="24"/>
          <w:u w:val="single"/>
        </w:rPr>
        <w:t>. Määruse nr 13 muutmine</w:t>
      </w:r>
    </w:p>
    <w:p w14:paraId="0CCFCF23" w14:textId="77777777" w:rsidR="0042415C" w:rsidRPr="0025781D" w:rsidRDefault="0042415C" w:rsidP="00825CA8">
      <w:pPr>
        <w:spacing w:after="0" w:line="240" w:lineRule="auto"/>
        <w:jc w:val="both"/>
        <w:rPr>
          <w:rFonts w:ascii="Times New Roman" w:hAnsi="Times New Roman" w:cs="Times New Roman"/>
          <w:sz w:val="24"/>
          <w:szCs w:val="24"/>
        </w:rPr>
      </w:pPr>
    </w:p>
    <w:p w14:paraId="4BA90E73" w14:textId="624410A4" w:rsidR="00D001AC" w:rsidRPr="0025781D" w:rsidRDefault="00CF125E" w:rsidP="00825CA8">
      <w:pPr>
        <w:spacing w:after="0" w:line="240" w:lineRule="auto"/>
        <w:jc w:val="both"/>
        <w:rPr>
          <w:rFonts w:ascii="Times New Roman" w:eastAsia="Times New Roman" w:hAnsi="Times New Roman" w:cs="Times New Roman"/>
          <w:color w:val="000000"/>
          <w:sz w:val="24"/>
          <w:szCs w:val="24"/>
          <w:bdr w:val="none" w:sz="0" w:space="0" w:color="auto" w:frame="1"/>
          <w:lang w:eastAsia="et-EE"/>
        </w:rPr>
      </w:pPr>
      <w:r w:rsidRPr="0025781D">
        <w:rPr>
          <w:rFonts w:ascii="Times New Roman" w:hAnsi="Times New Roman" w:cs="Times New Roman"/>
          <w:b/>
          <w:bCs/>
          <w:sz w:val="24"/>
          <w:szCs w:val="24"/>
        </w:rPr>
        <w:t xml:space="preserve">Eelnõu § </w:t>
      </w:r>
      <w:r w:rsidR="00CF6534">
        <w:rPr>
          <w:rFonts w:ascii="Times New Roman" w:hAnsi="Times New Roman" w:cs="Times New Roman"/>
          <w:b/>
          <w:bCs/>
          <w:sz w:val="24"/>
          <w:szCs w:val="24"/>
        </w:rPr>
        <w:t>3</w:t>
      </w:r>
      <w:r w:rsidRPr="0025781D">
        <w:rPr>
          <w:rFonts w:ascii="Times New Roman" w:hAnsi="Times New Roman" w:cs="Times New Roman"/>
          <w:b/>
          <w:bCs/>
          <w:sz w:val="24"/>
          <w:szCs w:val="24"/>
        </w:rPr>
        <w:t xml:space="preserve"> punkti 1</w:t>
      </w:r>
      <w:r w:rsidRPr="0025781D">
        <w:rPr>
          <w:rFonts w:ascii="Times New Roman" w:hAnsi="Times New Roman" w:cs="Times New Roman"/>
          <w:sz w:val="24"/>
          <w:szCs w:val="24"/>
        </w:rPr>
        <w:t xml:space="preserve"> kohaselt </w:t>
      </w:r>
      <w:r w:rsidR="009571AD">
        <w:rPr>
          <w:rFonts w:ascii="Times New Roman" w:hAnsi="Times New Roman" w:cs="Times New Roman"/>
          <w:sz w:val="24"/>
          <w:szCs w:val="24"/>
        </w:rPr>
        <w:t>tunnistatakse kehtetuks</w:t>
      </w:r>
      <w:r w:rsidRPr="0025781D">
        <w:rPr>
          <w:rFonts w:ascii="Times New Roman" w:hAnsi="Times New Roman" w:cs="Times New Roman"/>
          <w:sz w:val="24"/>
          <w:szCs w:val="24"/>
        </w:rPr>
        <w:t xml:space="preserve"> määruse nr 13 §</w:t>
      </w:r>
      <w:r w:rsidRPr="0025781D">
        <w:rPr>
          <w:rFonts w:ascii="Times New Roman" w:eastAsia="Times New Roman" w:hAnsi="Times New Roman" w:cs="Times New Roman"/>
          <w:color w:val="202020"/>
          <w:sz w:val="24"/>
          <w:szCs w:val="24"/>
          <w:lang w:eastAsia="et-EE"/>
        </w:rPr>
        <w:t xml:space="preserve"> 5</w:t>
      </w:r>
      <w:r w:rsidR="00F877BA">
        <w:rPr>
          <w:rFonts w:ascii="Times New Roman" w:eastAsia="Times New Roman" w:hAnsi="Times New Roman" w:cs="Times New Roman"/>
          <w:color w:val="202020"/>
          <w:sz w:val="24"/>
          <w:szCs w:val="24"/>
          <w:lang w:eastAsia="et-EE"/>
        </w:rPr>
        <w:t>, milles on toodud teenistus- ja tsiviilrelvade registri vastutav töötaja</w:t>
      </w:r>
      <w:r w:rsidRPr="0025781D">
        <w:rPr>
          <w:rFonts w:ascii="Times New Roman" w:eastAsia="Times New Roman" w:hAnsi="Times New Roman" w:cs="Times New Roman"/>
          <w:color w:val="202020"/>
          <w:sz w:val="24"/>
          <w:szCs w:val="24"/>
          <w:lang w:eastAsia="et-EE"/>
        </w:rPr>
        <w:t xml:space="preserve">. </w:t>
      </w:r>
      <w:r w:rsidR="005D2B6C" w:rsidRPr="0025781D">
        <w:rPr>
          <w:rFonts w:ascii="Times New Roman" w:hAnsi="Times New Roman" w:cs="Times New Roman"/>
          <w:sz w:val="24"/>
          <w:szCs w:val="24"/>
        </w:rPr>
        <w:t>1. juulil 2024. aastal jõustunud</w:t>
      </w:r>
      <w:r w:rsidR="001331AD" w:rsidRPr="0025781D">
        <w:rPr>
          <w:rFonts w:ascii="Times New Roman" w:hAnsi="Times New Roman" w:cs="Times New Roman"/>
          <w:sz w:val="24"/>
          <w:szCs w:val="24"/>
        </w:rPr>
        <w:t xml:space="preserve"> </w:t>
      </w:r>
      <w:r w:rsidR="001331AD" w:rsidRPr="0025781D">
        <w:rPr>
          <w:rFonts w:ascii="Times New Roman" w:eastAsia="Times New Roman" w:hAnsi="Times New Roman" w:cs="Times New Roman"/>
          <w:color w:val="000000"/>
          <w:sz w:val="24"/>
          <w:szCs w:val="24"/>
          <w:bdr w:val="none" w:sz="0" w:space="0" w:color="auto" w:frame="1"/>
          <w:lang w:eastAsia="et-EE"/>
        </w:rPr>
        <w:t>RelvS-i</w:t>
      </w:r>
      <w:r w:rsidR="005D2B6C" w:rsidRPr="0025781D">
        <w:rPr>
          <w:rFonts w:ascii="Times New Roman" w:eastAsia="Times New Roman" w:hAnsi="Times New Roman" w:cs="Times New Roman"/>
          <w:color w:val="000000"/>
          <w:sz w:val="24"/>
          <w:szCs w:val="24"/>
          <w:bdr w:val="none" w:sz="0" w:space="0" w:color="auto" w:frame="1"/>
          <w:lang w:eastAsia="et-EE"/>
        </w:rPr>
        <w:t xml:space="preserve"> </w:t>
      </w:r>
      <w:r w:rsidR="009571AD">
        <w:rPr>
          <w:rFonts w:ascii="Times New Roman" w:eastAsia="Times New Roman" w:hAnsi="Times New Roman" w:cs="Times New Roman"/>
          <w:color w:val="000000"/>
          <w:sz w:val="24"/>
          <w:szCs w:val="24"/>
          <w:bdr w:val="none" w:sz="0" w:space="0" w:color="auto" w:frame="1"/>
          <w:lang w:eastAsia="et-EE"/>
        </w:rPr>
        <w:t xml:space="preserve">§ 24 lõike 10 </w:t>
      </w:r>
      <w:r w:rsidR="005D2B6C" w:rsidRPr="0025781D">
        <w:rPr>
          <w:rFonts w:ascii="Times New Roman" w:eastAsia="Times New Roman" w:hAnsi="Times New Roman" w:cs="Times New Roman"/>
          <w:color w:val="000000"/>
          <w:sz w:val="24"/>
          <w:szCs w:val="24"/>
          <w:bdr w:val="none" w:sz="0" w:space="0" w:color="auto" w:frame="1"/>
          <w:lang w:eastAsia="et-EE"/>
        </w:rPr>
        <w:t xml:space="preserve">redaktsioonis </w:t>
      </w:r>
      <w:r w:rsidR="00154B59">
        <w:rPr>
          <w:rFonts w:ascii="Times New Roman" w:eastAsia="Times New Roman" w:hAnsi="Times New Roman" w:cs="Times New Roman"/>
          <w:color w:val="000000"/>
          <w:sz w:val="24"/>
          <w:szCs w:val="24"/>
          <w:bdr w:val="none" w:sz="0" w:space="0" w:color="auto" w:frame="1"/>
          <w:lang w:eastAsia="et-EE"/>
        </w:rPr>
        <w:t>sätestati</w:t>
      </w:r>
      <w:r w:rsidR="00F05415">
        <w:rPr>
          <w:rFonts w:ascii="Times New Roman" w:eastAsia="Times New Roman" w:hAnsi="Times New Roman" w:cs="Times New Roman"/>
          <w:color w:val="000000"/>
          <w:sz w:val="24"/>
          <w:szCs w:val="24"/>
          <w:bdr w:val="none" w:sz="0" w:space="0" w:color="auto" w:frame="1"/>
          <w:lang w:eastAsia="et-EE"/>
        </w:rPr>
        <w:t xml:space="preserve"> õigusselguse tagamiseks</w:t>
      </w:r>
      <w:r w:rsidR="00154B59">
        <w:rPr>
          <w:rFonts w:ascii="Times New Roman" w:eastAsia="Times New Roman" w:hAnsi="Times New Roman" w:cs="Times New Roman"/>
          <w:color w:val="000000"/>
          <w:sz w:val="24"/>
          <w:szCs w:val="24"/>
          <w:bdr w:val="none" w:sz="0" w:space="0" w:color="auto" w:frame="1"/>
          <w:lang w:eastAsia="et-EE"/>
        </w:rPr>
        <w:t xml:space="preserve">, et </w:t>
      </w:r>
      <w:r w:rsidR="00154B59" w:rsidRPr="0025781D">
        <w:rPr>
          <w:rFonts w:ascii="Times New Roman" w:hAnsi="Times New Roman" w:cs="Times New Roman"/>
          <w:sz w:val="24"/>
          <w:szCs w:val="24"/>
        </w:rPr>
        <w:t xml:space="preserve">lisaks PPA-le on </w:t>
      </w:r>
      <w:r w:rsidR="00F877BA">
        <w:rPr>
          <w:rFonts w:ascii="Times New Roman" w:hAnsi="Times New Roman" w:cs="Times New Roman"/>
          <w:sz w:val="24"/>
          <w:szCs w:val="24"/>
        </w:rPr>
        <w:t>teenistus- ja tsiviil</w:t>
      </w:r>
      <w:r w:rsidR="00F05415">
        <w:rPr>
          <w:rFonts w:ascii="Times New Roman" w:hAnsi="Times New Roman" w:cs="Times New Roman"/>
          <w:sz w:val="24"/>
          <w:szCs w:val="24"/>
        </w:rPr>
        <w:t>relva</w:t>
      </w:r>
      <w:r w:rsidR="00F877BA">
        <w:rPr>
          <w:rFonts w:ascii="Times New Roman" w:hAnsi="Times New Roman" w:cs="Times New Roman"/>
          <w:sz w:val="24"/>
          <w:szCs w:val="24"/>
        </w:rPr>
        <w:t xml:space="preserve">de </w:t>
      </w:r>
      <w:r w:rsidR="00F05415">
        <w:rPr>
          <w:rFonts w:ascii="Times New Roman" w:hAnsi="Times New Roman" w:cs="Times New Roman"/>
          <w:sz w:val="24"/>
          <w:szCs w:val="24"/>
        </w:rPr>
        <w:t xml:space="preserve">registri vastutav töötleja ka </w:t>
      </w:r>
      <w:r w:rsidR="00311E7B">
        <w:rPr>
          <w:rFonts w:ascii="Times New Roman" w:hAnsi="Times New Roman" w:cs="Times New Roman"/>
          <w:sz w:val="24"/>
          <w:szCs w:val="24"/>
        </w:rPr>
        <w:t>KAPO</w:t>
      </w:r>
      <w:r w:rsidR="00D001AC" w:rsidRPr="0025781D">
        <w:rPr>
          <w:rFonts w:ascii="Times New Roman" w:eastAsia="Times New Roman" w:hAnsi="Times New Roman" w:cs="Times New Roman"/>
          <w:color w:val="000000"/>
          <w:sz w:val="24"/>
          <w:szCs w:val="24"/>
          <w:bdr w:val="none" w:sz="0" w:space="0" w:color="auto" w:frame="1"/>
          <w:lang w:eastAsia="et-EE"/>
        </w:rPr>
        <w:t xml:space="preserve">. </w:t>
      </w:r>
      <w:r w:rsidR="009571AD">
        <w:rPr>
          <w:rFonts w:ascii="Times New Roman" w:eastAsia="Times New Roman" w:hAnsi="Times New Roman" w:cs="Times New Roman"/>
          <w:color w:val="000000"/>
          <w:sz w:val="24"/>
          <w:szCs w:val="24"/>
          <w:bdr w:val="none" w:sz="0" w:space="0" w:color="auto" w:frame="1"/>
          <w:lang w:eastAsia="et-EE"/>
        </w:rPr>
        <w:t>Puudub vajadus selle kordamiseks määruses nr 13.</w:t>
      </w:r>
    </w:p>
    <w:p w14:paraId="1B64EE12" w14:textId="77777777" w:rsidR="00547B2C" w:rsidRPr="0025781D" w:rsidRDefault="00547B2C" w:rsidP="00825CA8">
      <w:pPr>
        <w:spacing w:after="0" w:line="240" w:lineRule="auto"/>
        <w:jc w:val="both"/>
        <w:rPr>
          <w:rFonts w:ascii="Times New Roman" w:eastAsia="Times New Roman" w:hAnsi="Times New Roman" w:cs="Times New Roman"/>
          <w:color w:val="000000"/>
          <w:sz w:val="24"/>
          <w:szCs w:val="24"/>
          <w:bdr w:val="none" w:sz="0" w:space="0" w:color="auto" w:frame="1"/>
          <w:lang w:eastAsia="et-EE"/>
        </w:rPr>
      </w:pPr>
    </w:p>
    <w:p w14:paraId="2755A856" w14:textId="3B0BABF4" w:rsidR="009571AD" w:rsidRDefault="009571AD" w:rsidP="00B445AE">
      <w:pPr>
        <w:pStyle w:val="Snum"/>
        <w:rPr>
          <w:b/>
        </w:rPr>
      </w:pPr>
      <w:r w:rsidRPr="00F877BA">
        <w:rPr>
          <w:b/>
          <w:bCs/>
        </w:rPr>
        <w:t xml:space="preserve">Eelnõu § </w:t>
      </w:r>
      <w:r w:rsidR="00CF6534">
        <w:rPr>
          <w:b/>
          <w:bCs/>
        </w:rPr>
        <w:t>3</w:t>
      </w:r>
      <w:r w:rsidRPr="00F877BA">
        <w:rPr>
          <w:b/>
          <w:bCs/>
        </w:rPr>
        <w:t xml:space="preserve"> punkti </w:t>
      </w:r>
      <w:r w:rsidR="003B41C4">
        <w:rPr>
          <w:b/>
          <w:bCs/>
        </w:rPr>
        <w:t>2</w:t>
      </w:r>
      <w:r>
        <w:t xml:space="preserve"> </w:t>
      </w:r>
      <w:r w:rsidRPr="00EA347B">
        <w:t xml:space="preserve">kohaselt muudetakse määruse nr 13 § 7 lõike 1 punkti 3 sõnastust. Kehtiva määruse järgi </w:t>
      </w:r>
      <w:r w:rsidR="00B445AE">
        <w:t xml:space="preserve">tagab registri vastutav töötleja </w:t>
      </w:r>
      <w:r w:rsidR="00B445AE" w:rsidRPr="00B445AE">
        <w:t>registriandmete säilitamise ja arhiveerimise</w:t>
      </w:r>
      <w:r w:rsidR="00B445AE">
        <w:t xml:space="preserve">. Eelnõu kohaselt täiendatakse sätet selliselt, et lisaks </w:t>
      </w:r>
      <w:r w:rsidRPr="00EA347B">
        <w:t>registriandmete säilitamise</w:t>
      </w:r>
      <w:r w:rsidR="00B445AE">
        <w:t>le</w:t>
      </w:r>
      <w:r w:rsidRPr="00EA347B">
        <w:t xml:space="preserve"> ja arhiveerimise</w:t>
      </w:r>
      <w:r w:rsidR="00B445AE">
        <w:t xml:space="preserve">le tagab vastutav töötleja </w:t>
      </w:r>
      <w:r w:rsidR="0033733F" w:rsidRPr="002A10B6">
        <w:t>ka</w:t>
      </w:r>
      <w:r w:rsidR="00B445AE">
        <w:t xml:space="preserve"> </w:t>
      </w:r>
      <w:r w:rsidRPr="00EA347B">
        <w:t>nende kustutamise või hävitamise</w:t>
      </w:r>
      <w:r w:rsidR="00B445AE">
        <w:t>. Muudatus on samuti õigusselgust tagav.</w:t>
      </w:r>
    </w:p>
    <w:p w14:paraId="00D67C0A" w14:textId="77777777" w:rsidR="00B445AE" w:rsidRDefault="00B445AE" w:rsidP="00B445AE">
      <w:pPr>
        <w:pStyle w:val="Snum"/>
      </w:pPr>
    </w:p>
    <w:p w14:paraId="330F22CF" w14:textId="156DB2AD" w:rsidR="000A1DFF" w:rsidRPr="00F877BA" w:rsidRDefault="000A1DFF" w:rsidP="00F877BA">
      <w:pPr>
        <w:pStyle w:val="Snum"/>
        <w:rPr>
          <w:bCs/>
        </w:rPr>
      </w:pPr>
      <w:r w:rsidRPr="00F877BA">
        <w:rPr>
          <w:b/>
          <w:bCs/>
        </w:rPr>
        <w:t xml:space="preserve">Eelnõu § </w:t>
      </w:r>
      <w:r w:rsidR="00CF6534">
        <w:rPr>
          <w:b/>
          <w:bCs/>
        </w:rPr>
        <w:t>3</w:t>
      </w:r>
      <w:r w:rsidRPr="00F877BA">
        <w:rPr>
          <w:b/>
          <w:bCs/>
        </w:rPr>
        <w:t xml:space="preserve"> punkti </w:t>
      </w:r>
      <w:r w:rsidR="003B41C4">
        <w:rPr>
          <w:b/>
          <w:bCs/>
        </w:rPr>
        <w:t>3</w:t>
      </w:r>
      <w:r>
        <w:t xml:space="preserve"> </w:t>
      </w:r>
      <w:r w:rsidRPr="00EA347B">
        <w:t xml:space="preserve">kohaselt </w:t>
      </w:r>
      <w:r>
        <w:t xml:space="preserve">muudetakse seoses </w:t>
      </w:r>
      <w:r w:rsidR="00311E7B">
        <w:t xml:space="preserve">KAPO </w:t>
      </w:r>
      <w:r>
        <w:t>registri vastutava töötlejana määratlemisega määruse nr 13 §</w:t>
      </w:r>
      <w:r w:rsidRPr="00EA347B">
        <w:t xml:space="preserve"> 7 lõi</w:t>
      </w:r>
      <w:r>
        <w:t>gete</w:t>
      </w:r>
      <w:r w:rsidRPr="00EA347B">
        <w:t xml:space="preserve"> 2 ja 3 </w:t>
      </w:r>
      <w:r>
        <w:t xml:space="preserve">sõnastust. </w:t>
      </w:r>
      <w:r w:rsidR="003B41C4" w:rsidRPr="003B41C4">
        <w:t xml:space="preserve">Muudatuse vajadus tuleneb eelkõige vajadusest täpsustada ja korrastada andmetöötluse ja juurdepääsuõiguste regulatsiooni, et tagada andmekaitse ning asutustevaheliste õiguste ja kohustuste selge jaotamine. </w:t>
      </w:r>
      <w:r w:rsidRPr="00F877BA">
        <w:rPr>
          <w:bCs/>
          <w:u w:val="single"/>
        </w:rPr>
        <w:t>Lõikes 2</w:t>
      </w:r>
      <w:r>
        <w:t xml:space="preserve"> nähakse ette, et </w:t>
      </w:r>
      <w:r w:rsidRPr="001F2C16">
        <w:rPr>
          <w:bCs/>
        </w:rPr>
        <w:t>vastutava töötlejana ei ole:</w:t>
      </w:r>
    </w:p>
    <w:p w14:paraId="66B726E7" w14:textId="589FC40C" w:rsidR="000A1DFF" w:rsidRPr="00395D73" w:rsidRDefault="000A1DFF" w:rsidP="000A1DFF">
      <w:pPr>
        <w:spacing w:after="0" w:line="240" w:lineRule="auto"/>
        <w:rPr>
          <w:rFonts w:ascii="Times New Roman" w:hAnsi="Times New Roman" w:cs="Times New Roman"/>
          <w:sz w:val="24"/>
          <w:szCs w:val="24"/>
        </w:rPr>
      </w:pPr>
      <w:r w:rsidRPr="0030687E">
        <w:rPr>
          <w:rFonts w:ascii="Times New Roman" w:hAnsi="Times New Roman" w:cs="Times New Roman"/>
          <w:sz w:val="24"/>
          <w:szCs w:val="24"/>
        </w:rPr>
        <w:t xml:space="preserve">1) </w:t>
      </w:r>
      <w:r>
        <w:rPr>
          <w:rFonts w:ascii="Times New Roman" w:hAnsi="Times New Roman" w:cs="Times New Roman"/>
          <w:sz w:val="24"/>
          <w:szCs w:val="24"/>
        </w:rPr>
        <w:t>PPA-l</w:t>
      </w:r>
      <w:r w:rsidRPr="00395D73">
        <w:rPr>
          <w:rFonts w:ascii="Times New Roman" w:hAnsi="Times New Roman" w:cs="Times New Roman"/>
          <w:sz w:val="24"/>
          <w:szCs w:val="24"/>
        </w:rPr>
        <w:t xml:space="preserve"> juurdepääsu Kaitsepolitseiameti relvaregistrile;</w:t>
      </w:r>
    </w:p>
    <w:p w14:paraId="1B5C659B" w14:textId="177AF9F1" w:rsidR="000A1DFF" w:rsidRPr="00F877BA" w:rsidRDefault="000A1DFF" w:rsidP="00F877BA">
      <w:pPr>
        <w:spacing w:after="0" w:line="240" w:lineRule="auto"/>
        <w:jc w:val="both"/>
        <w:rPr>
          <w:rFonts w:ascii="Times New Roman" w:hAnsi="Times New Roman" w:cs="Times New Roman"/>
          <w:sz w:val="24"/>
          <w:szCs w:val="24"/>
        </w:rPr>
      </w:pPr>
      <w:r w:rsidRPr="00F877BA">
        <w:rPr>
          <w:rFonts w:ascii="Times New Roman" w:hAnsi="Times New Roman" w:cs="Times New Roman"/>
          <w:sz w:val="24"/>
          <w:szCs w:val="24"/>
        </w:rPr>
        <w:t>2) Kaitsepolitseiametil juurdepääsu määruse § 3 punktides 1–4 nimetatud keskkondadele.</w:t>
      </w:r>
    </w:p>
    <w:p w14:paraId="42B29E2F" w14:textId="77777777" w:rsidR="000A1DFF" w:rsidRPr="00F877BA" w:rsidRDefault="000A1DFF" w:rsidP="001F2C16">
      <w:pPr>
        <w:spacing w:after="0" w:line="240" w:lineRule="auto"/>
        <w:jc w:val="both"/>
        <w:rPr>
          <w:rFonts w:ascii="Times New Roman" w:hAnsi="Times New Roman" w:cs="Times New Roman"/>
          <w:sz w:val="24"/>
          <w:szCs w:val="24"/>
        </w:rPr>
      </w:pPr>
    </w:p>
    <w:p w14:paraId="0A99B09E" w14:textId="2ECD7373" w:rsidR="00E77FB6" w:rsidRPr="001F2C16" w:rsidRDefault="00E77FB6" w:rsidP="001F2C16">
      <w:pPr>
        <w:spacing w:after="0" w:line="240" w:lineRule="auto"/>
        <w:jc w:val="both"/>
        <w:rPr>
          <w:rFonts w:ascii="Times New Roman" w:hAnsi="Times New Roman" w:cs="Times New Roman"/>
          <w:sz w:val="24"/>
          <w:szCs w:val="24"/>
        </w:rPr>
      </w:pPr>
      <w:r w:rsidRPr="001F2C16">
        <w:rPr>
          <w:rFonts w:ascii="Times New Roman" w:hAnsi="Times New Roman" w:cs="Times New Roman"/>
          <w:sz w:val="24"/>
          <w:szCs w:val="24"/>
        </w:rPr>
        <w:lastRenderedPageBreak/>
        <w:t xml:space="preserve">Kehtiva määruse </w:t>
      </w:r>
      <w:r w:rsidR="00172492">
        <w:rPr>
          <w:rFonts w:ascii="Times New Roman" w:hAnsi="Times New Roman" w:cs="Times New Roman"/>
          <w:sz w:val="24"/>
          <w:szCs w:val="24"/>
        </w:rPr>
        <w:t xml:space="preserve">§ 7 lõikes 2 </w:t>
      </w:r>
      <w:r w:rsidRPr="001F2C16">
        <w:rPr>
          <w:rFonts w:ascii="Times New Roman" w:hAnsi="Times New Roman" w:cs="Times New Roman"/>
          <w:sz w:val="24"/>
          <w:szCs w:val="24"/>
        </w:rPr>
        <w:t xml:space="preserve">on sätestatud, et vastutava töötlejana ei ole PPA-l juurdepääsu </w:t>
      </w:r>
      <w:r w:rsidR="00311E7B">
        <w:rPr>
          <w:rFonts w:ascii="Times New Roman" w:hAnsi="Times New Roman" w:cs="Times New Roman"/>
          <w:sz w:val="24"/>
          <w:szCs w:val="24"/>
        </w:rPr>
        <w:t>KAPO</w:t>
      </w:r>
      <w:r w:rsidR="00311E7B" w:rsidRPr="001F2C16">
        <w:rPr>
          <w:rFonts w:ascii="Times New Roman" w:hAnsi="Times New Roman" w:cs="Times New Roman"/>
          <w:sz w:val="24"/>
          <w:szCs w:val="24"/>
        </w:rPr>
        <w:t xml:space="preserve"> </w:t>
      </w:r>
      <w:r w:rsidRPr="001F2C16">
        <w:rPr>
          <w:rFonts w:ascii="Times New Roman" w:hAnsi="Times New Roman" w:cs="Times New Roman"/>
          <w:sz w:val="24"/>
          <w:szCs w:val="24"/>
        </w:rPr>
        <w:t xml:space="preserve">relvaregistrile. Eelnõuga täpsustatakse, et </w:t>
      </w:r>
      <w:r w:rsidR="00311E7B">
        <w:rPr>
          <w:rFonts w:ascii="Times New Roman" w:hAnsi="Times New Roman" w:cs="Times New Roman"/>
          <w:sz w:val="24"/>
          <w:szCs w:val="24"/>
        </w:rPr>
        <w:t>KAPO-l</w:t>
      </w:r>
      <w:r w:rsidR="00311E7B" w:rsidRPr="001F2C16">
        <w:rPr>
          <w:rFonts w:ascii="Times New Roman" w:hAnsi="Times New Roman" w:cs="Times New Roman"/>
          <w:sz w:val="24"/>
          <w:szCs w:val="24"/>
        </w:rPr>
        <w:t xml:space="preserve"> </w:t>
      </w:r>
      <w:r w:rsidRPr="001F2C16">
        <w:rPr>
          <w:rFonts w:ascii="Times New Roman" w:hAnsi="Times New Roman" w:cs="Times New Roman"/>
          <w:sz w:val="24"/>
          <w:szCs w:val="24"/>
        </w:rPr>
        <w:t xml:space="preserve">omakorda ei ole vastutava töötlejana ligipääsu </w:t>
      </w:r>
      <w:r w:rsidR="00F877BA" w:rsidRPr="001F2C16">
        <w:rPr>
          <w:rFonts w:ascii="Times New Roman" w:hAnsi="Times New Roman" w:cs="Times New Roman"/>
          <w:sz w:val="24"/>
          <w:szCs w:val="24"/>
        </w:rPr>
        <w:t>teenistus- ja tsiviil</w:t>
      </w:r>
      <w:r w:rsidRPr="001F2C16">
        <w:rPr>
          <w:rFonts w:ascii="Times New Roman" w:hAnsi="Times New Roman" w:cs="Times New Roman"/>
          <w:sz w:val="24"/>
          <w:szCs w:val="24"/>
        </w:rPr>
        <w:t>relva</w:t>
      </w:r>
      <w:r w:rsidR="00F877BA" w:rsidRPr="001F2C16">
        <w:rPr>
          <w:rFonts w:ascii="Times New Roman" w:hAnsi="Times New Roman" w:cs="Times New Roman"/>
          <w:sz w:val="24"/>
          <w:szCs w:val="24"/>
        </w:rPr>
        <w:t xml:space="preserve">de </w:t>
      </w:r>
      <w:r w:rsidRPr="001F2C16">
        <w:rPr>
          <w:rFonts w:ascii="Times New Roman" w:hAnsi="Times New Roman" w:cs="Times New Roman"/>
          <w:sz w:val="24"/>
          <w:szCs w:val="24"/>
        </w:rPr>
        <w:t>registri põhiosale ehk iseteenindus-, menetlus-, kaupmehe- ja analüüsikeskkonnale.</w:t>
      </w:r>
      <w:r w:rsidR="003B41C4" w:rsidRPr="003B41C4">
        <w:t xml:space="preserve"> </w:t>
      </w:r>
      <w:r w:rsidR="00311E7B">
        <w:rPr>
          <w:rFonts w:ascii="Times New Roman" w:hAnsi="Times New Roman" w:cs="Times New Roman"/>
          <w:sz w:val="24"/>
          <w:szCs w:val="24"/>
        </w:rPr>
        <w:t>KAPO</w:t>
      </w:r>
      <w:r w:rsidR="003B41C4" w:rsidRPr="003B41C4">
        <w:rPr>
          <w:rFonts w:ascii="Times New Roman" w:hAnsi="Times New Roman" w:cs="Times New Roman"/>
          <w:sz w:val="24"/>
          <w:szCs w:val="24"/>
        </w:rPr>
        <w:t xml:space="preserve"> </w:t>
      </w:r>
      <w:r w:rsidR="003B41C4">
        <w:rPr>
          <w:rFonts w:ascii="Times New Roman" w:hAnsi="Times New Roman" w:cs="Times New Roman"/>
          <w:sz w:val="24"/>
          <w:szCs w:val="24"/>
        </w:rPr>
        <w:t>relva</w:t>
      </w:r>
      <w:r w:rsidR="003B41C4" w:rsidRPr="003B41C4">
        <w:rPr>
          <w:rFonts w:ascii="Times New Roman" w:hAnsi="Times New Roman" w:cs="Times New Roman"/>
          <w:sz w:val="24"/>
          <w:szCs w:val="24"/>
        </w:rPr>
        <w:t>registri</w:t>
      </w:r>
      <w:r w:rsidR="003B41C4">
        <w:rPr>
          <w:rFonts w:ascii="Times New Roman" w:hAnsi="Times New Roman" w:cs="Times New Roman"/>
          <w:sz w:val="24"/>
          <w:szCs w:val="24"/>
        </w:rPr>
        <w:t xml:space="preserve"> </w:t>
      </w:r>
      <w:r w:rsidR="003B41C4" w:rsidRPr="003B41C4">
        <w:rPr>
          <w:rFonts w:ascii="Times New Roman" w:hAnsi="Times New Roman" w:cs="Times New Roman"/>
          <w:sz w:val="24"/>
          <w:szCs w:val="24"/>
        </w:rPr>
        <w:t xml:space="preserve">andmed sisaldavad tundlikku teavet, millele juurdepääs peab olema rangelt piiratud. </w:t>
      </w:r>
      <w:r w:rsidR="00E5285F">
        <w:rPr>
          <w:rFonts w:ascii="Times New Roman" w:hAnsi="Times New Roman" w:cs="Times New Roman"/>
          <w:sz w:val="24"/>
          <w:szCs w:val="24"/>
        </w:rPr>
        <w:t>Eelnõu kohaselt piiratakse</w:t>
      </w:r>
      <w:r w:rsidR="003B41C4" w:rsidRPr="003B41C4">
        <w:rPr>
          <w:rFonts w:ascii="Times New Roman" w:hAnsi="Times New Roman" w:cs="Times New Roman"/>
          <w:sz w:val="24"/>
          <w:szCs w:val="24"/>
        </w:rPr>
        <w:t xml:space="preserve"> </w:t>
      </w:r>
      <w:r w:rsidR="00311E7B">
        <w:rPr>
          <w:rFonts w:ascii="Times New Roman" w:hAnsi="Times New Roman" w:cs="Times New Roman"/>
          <w:sz w:val="24"/>
          <w:szCs w:val="24"/>
        </w:rPr>
        <w:t>KAPO</w:t>
      </w:r>
      <w:r w:rsidR="003B41C4" w:rsidRPr="003B41C4">
        <w:rPr>
          <w:rFonts w:ascii="Times New Roman" w:hAnsi="Times New Roman" w:cs="Times New Roman"/>
          <w:sz w:val="24"/>
          <w:szCs w:val="24"/>
        </w:rPr>
        <w:t xml:space="preserve"> juurdepääs</w:t>
      </w:r>
      <w:r w:rsidR="00E5285F">
        <w:rPr>
          <w:rFonts w:ascii="Times New Roman" w:hAnsi="Times New Roman" w:cs="Times New Roman"/>
          <w:sz w:val="24"/>
          <w:szCs w:val="24"/>
        </w:rPr>
        <w:t>u</w:t>
      </w:r>
      <w:r w:rsidR="003B41C4" w:rsidRPr="003B41C4">
        <w:rPr>
          <w:rFonts w:ascii="Times New Roman" w:hAnsi="Times New Roman" w:cs="Times New Roman"/>
          <w:sz w:val="24"/>
          <w:szCs w:val="24"/>
        </w:rPr>
        <w:t xml:space="preserve"> PPA hallatavatele registriosadele, mis ei ole </w:t>
      </w:r>
      <w:r w:rsidR="00311E7B">
        <w:rPr>
          <w:rFonts w:ascii="Times New Roman" w:hAnsi="Times New Roman" w:cs="Times New Roman"/>
          <w:sz w:val="24"/>
          <w:szCs w:val="24"/>
        </w:rPr>
        <w:t>KAPO</w:t>
      </w:r>
      <w:r w:rsidR="003B41C4" w:rsidRPr="003B41C4">
        <w:rPr>
          <w:rFonts w:ascii="Times New Roman" w:hAnsi="Times New Roman" w:cs="Times New Roman"/>
          <w:sz w:val="24"/>
          <w:szCs w:val="24"/>
        </w:rPr>
        <w:t xml:space="preserve"> otses</w:t>
      </w:r>
      <w:r w:rsidR="003B41C4">
        <w:rPr>
          <w:rFonts w:ascii="Times New Roman" w:hAnsi="Times New Roman" w:cs="Times New Roman"/>
          <w:sz w:val="24"/>
          <w:szCs w:val="24"/>
        </w:rPr>
        <w:t>t</w:t>
      </w:r>
      <w:r w:rsidR="003B41C4" w:rsidRPr="003B41C4">
        <w:rPr>
          <w:rFonts w:ascii="Times New Roman" w:hAnsi="Times New Roman" w:cs="Times New Roman"/>
          <w:sz w:val="24"/>
          <w:szCs w:val="24"/>
        </w:rPr>
        <w:t>e ülesan</w:t>
      </w:r>
      <w:r w:rsidR="003B41C4">
        <w:rPr>
          <w:rFonts w:ascii="Times New Roman" w:hAnsi="Times New Roman" w:cs="Times New Roman"/>
          <w:sz w:val="24"/>
          <w:szCs w:val="24"/>
        </w:rPr>
        <w:t>n</w:t>
      </w:r>
      <w:r w:rsidR="003B41C4" w:rsidRPr="003B41C4">
        <w:rPr>
          <w:rFonts w:ascii="Times New Roman" w:hAnsi="Times New Roman" w:cs="Times New Roman"/>
          <w:sz w:val="24"/>
          <w:szCs w:val="24"/>
        </w:rPr>
        <w:t>e</w:t>
      </w:r>
      <w:r w:rsidR="003B41C4">
        <w:rPr>
          <w:rFonts w:ascii="Times New Roman" w:hAnsi="Times New Roman" w:cs="Times New Roman"/>
          <w:sz w:val="24"/>
          <w:szCs w:val="24"/>
        </w:rPr>
        <w:t>te</w:t>
      </w:r>
      <w:r w:rsidR="003B41C4" w:rsidRPr="003B41C4">
        <w:rPr>
          <w:rFonts w:ascii="Times New Roman" w:hAnsi="Times New Roman" w:cs="Times New Roman"/>
          <w:sz w:val="24"/>
          <w:szCs w:val="24"/>
        </w:rPr>
        <w:t xml:space="preserve"> täitmiseks vajalikud. See aitab vähendada andmekaitserikkumiste riski ja tagada, et juurdepääsuõigused vastavad rangelt iga asutuse ülesannetele.</w:t>
      </w:r>
      <w:r w:rsidR="00285703" w:rsidRPr="00285703">
        <w:t xml:space="preserve"> </w:t>
      </w:r>
      <w:r w:rsidR="00285703" w:rsidRPr="00285703">
        <w:rPr>
          <w:rFonts w:ascii="Times New Roman" w:hAnsi="Times New Roman" w:cs="Times New Roman"/>
          <w:sz w:val="24"/>
          <w:szCs w:val="24"/>
        </w:rPr>
        <w:t>Andmete töötlemisel ja juurdepääsuõiguste määramisel tuleb lähtuda minimaalsuse ja otstarbekohasuse põhimõtetest. Muudatuse eesmärk on tagada, et kummagi asutuse andmetöötlus toimub ainult nende tööks vajalikes piirides, vähendades liigse andmetöötluse ja -lekke riske.</w:t>
      </w:r>
    </w:p>
    <w:p w14:paraId="77D5AF1C" w14:textId="77777777" w:rsidR="00E77FB6" w:rsidRPr="00F877BA" w:rsidRDefault="00E77FB6" w:rsidP="001F2C16">
      <w:pPr>
        <w:spacing w:after="0" w:line="240" w:lineRule="auto"/>
        <w:jc w:val="both"/>
        <w:rPr>
          <w:rFonts w:ascii="Times New Roman" w:hAnsi="Times New Roman" w:cs="Times New Roman"/>
          <w:sz w:val="24"/>
          <w:szCs w:val="24"/>
        </w:rPr>
      </w:pPr>
    </w:p>
    <w:p w14:paraId="32091A48" w14:textId="39EF1166" w:rsidR="0033733F" w:rsidRDefault="000A1DFF" w:rsidP="00EA347B">
      <w:pPr>
        <w:pStyle w:val="Snum"/>
      </w:pPr>
      <w:r w:rsidRPr="001F2C16">
        <w:rPr>
          <w:u w:val="single"/>
        </w:rPr>
        <w:t>Lõike 3</w:t>
      </w:r>
      <w:r w:rsidRPr="00F877BA">
        <w:t xml:space="preserve"> kohaselt nähakse ette, et </w:t>
      </w:r>
      <w:r w:rsidR="00311E7B">
        <w:t>KAPO</w:t>
      </w:r>
      <w:r w:rsidR="00311E7B" w:rsidRPr="00F877BA">
        <w:t xml:space="preserve"> </w:t>
      </w:r>
      <w:r w:rsidRPr="00F877BA">
        <w:t xml:space="preserve">tagab lisaks </w:t>
      </w:r>
      <w:r w:rsidR="001F4777">
        <w:t xml:space="preserve">määruse </w:t>
      </w:r>
      <w:r w:rsidRPr="00F877BA">
        <w:t xml:space="preserve">§ 7 lõikes 1 nimetatule </w:t>
      </w:r>
      <w:r w:rsidR="00311E7B">
        <w:t>KAPO</w:t>
      </w:r>
      <w:r w:rsidR="00311E7B" w:rsidRPr="00F877BA">
        <w:t xml:space="preserve"> </w:t>
      </w:r>
      <w:r w:rsidRPr="00F877BA">
        <w:t>relvaregistri turvameetmete rakendamise auditeerimise.</w:t>
      </w:r>
      <w:r w:rsidR="001F2C16">
        <w:t xml:space="preserve"> </w:t>
      </w:r>
      <w:r w:rsidR="00E77FB6">
        <w:t xml:space="preserve">Kehtivas määruses on </w:t>
      </w:r>
      <w:r w:rsidR="00311E7B">
        <w:t xml:space="preserve">KAPO </w:t>
      </w:r>
      <w:r w:rsidR="00E77FB6">
        <w:t xml:space="preserve">ülesanded vastutava töötlejana loetletud nii </w:t>
      </w:r>
      <w:r w:rsidR="001F2C16">
        <w:t xml:space="preserve">määruse </w:t>
      </w:r>
      <w:r w:rsidR="00E77FB6">
        <w:t xml:space="preserve">§ 7 lõikes 1 kui ka lõikes 3. </w:t>
      </w:r>
      <w:r w:rsidR="003B41C4">
        <w:t>L</w:t>
      </w:r>
      <w:r w:rsidR="00E77FB6">
        <w:t xml:space="preserve">õiget 3 </w:t>
      </w:r>
      <w:r w:rsidR="003B41C4">
        <w:t xml:space="preserve">muudetakse </w:t>
      </w:r>
      <w:r w:rsidR="00E77FB6">
        <w:t>selliselt, et see ei kordaks lõikes 1 sätestatut</w:t>
      </w:r>
      <w:r w:rsidR="001F2C16">
        <w:t>,</w:t>
      </w:r>
      <w:r w:rsidR="00D275EF">
        <w:t xml:space="preserve"> </w:t>
      </w:r>
      <w:r w:rsidR="00E77FB6">
        <w:t xml:space="preserve">vaid täiendaks seda vajalikul määral. </w:t>
      </w:r>
      <w:r w:rsidR="00EA347B" w:rsidRPr="00EA347B">
        <w:t xml:space="preserve">Tegemist on eelkõige tehnilist laadi </w:t>
      </w:r>
      <w:r w:rsidR="00E77FB6">
        <w:t>muudatustega, mis loovad senisest parema</w:t>
      </w:r>
      <w:r w:rsidR="00EA347B" w:rsidRPr="00EA347B">
        <w:t xml:space="preserve"> õigusselgus</w:t>
      </w:r>
      <w:r w:rsidR="00E77FB6">
        <w:t>e</w:t>
      </w:r>
      <w:r w:rsidR="00EA347B">
        <w:t>.</w:t>
      </w:r>
    </w:p>
    <w:p w14:paraId="651531C2" w14:textId="77777777" w:rsidR="00E77FB6" w:rsidRDefault="00E77FB6" w:rsidP="00EA347B">
      <w:pPr>
        <w:pStyle w:val="Snum"/>
      </w:pPr>
    </w:p>
    <w:p w14:paraId="7ECB748C" w14:textId="6CD610D0" w:rsidR="003B41C4" w:rsidRDefault="003B41C4" w:rsidP="005477C8">
      <w:pPr>
        <w:pStyle w:val="Snum"/>
      </w:pPr>
      <w:r w:rsidRPr="00CF6534">
        <w:rPr>
          <w:b/>
          <w:bCs/>
        </w:rPr>
        <w:t xml:space="preserve">Eelnõu § </w:t>
      </w:r>
      <w:r w:rsidR="00CF6534">
        <w:rPr>
          <w:b/>
          <w:bCs/>
        </w:rPr>
        <w:t>3</w:t>
      </w:r>
      <w:r w:rsidRPr="00CF6534">
        <w:rPr>
          <w:b/>
          <w:bCs/>
        </w:rPr>
        <w:t xml:space="preserve"> punkti 4</w:t>
      </w:r>
      <w:r>
        <w:t xml:space="preserve"> kohaselt asendatakse määruse nr 13 §</w:t>
      </w:r>
      <w:r w:rsidRPr="003B41C4">
        <w:t xml:space="preserve"> 8 lõike 3 punktis 1 sõna „salastatuse“ sõnaga „konfidentsiaalsuse“</w:t>
      </w:r>
      <w:r>
        <w:t xml:space="preserve">. </w:t>
      </w:r>
      <w:r w:rsidR="005477C8" w:rsidRPr="005477C8">
        <w:t xml:space="preserve">Muudatus on vajalik, et parandada </w:t>
      </w:r>
      <w:r w:rsidR="005477C8">
        <w:t xml:space="preserve">määruse terminikasutust ja tagada selgus </w:t>
      </w:r>
      <w:r w:rsidR="005477C8" w:rsidRPr="005477C8">
        <w:t>määruse tõlgendamise</w:t>
      </w:r>
      <w:r w:rsidR="005477C8">
        <w:t>l</w:t>
      </w:r>
      <w:r w:rsidR="005477C8" w:rsidRPr="005477C8">
        <w:t>.</w:t>
      </w:r>
      <w:r w:rsidR="005477C8">
        <w:t xml:space="preserve"> Kehtivas määruses kasutatakse nii sõnu „salastatud“ kui „konfidentsiaalsus“ sarnases tähenduses. </w:t>
      </w:r>
      <w:r w:rsidR="005477C8" w:rsidRPr="005477C8">
        <w:t>Sõna „salastatus“ viitab sageli riigisaladuse ja salastatud teabe kaitse spetsiifilisele režiimile, mis on reguleeritud eriseadustega, näiteks riigisaladuse ja salastatud välisteabe seadusega. Kehtivas määruses ei pruugi „salastatus“ konteksti sobituda, kuna selle kasutusala on piiratud ning ebatäpne registri üldis</w:t>
      </w:r>
      <w:r w:rsidR="005477C8">
        <w:t>t</w:t>
      </w:r>
      <w:r w:rsidR="005477C8" w:rsidRPr="005477C8">
        <w:t>e andmekaitse ja turvanõuete kontekstis.</w:t>
      </w:r>
      <w:r w:rsidR="005477C8" w:rsidRPr="005477C8">
        <w:rPr>
          <w:rFonts w:eastAsia="Times New Roman" w:hAnsi="Symbol"/>
          <w:lang w:eastAsia="et-EE"/>
        </w:rPr>
        <w:t xml:space="preserve"> </w:t>
      </w:r>
      <w:r w:rsidR="005477C8" w:rsidRPr="005477C8">
        <w:t>Asendades selle sõnaga „konfidentsiaalsus“, rõhutatakse andmekaitse laiemat põhimõtet, mis hõlmab teabe kaitset igapäevases kasutuses, olenemata selle riigisaladuse staatusest.</w:t>
      </w:r>
      <w:r w:rsidR="005477C8">
        <w:t xml:space="preserve"> Termin</w:t>
      </w:r>
      <w:r w:rsidR="005477C8" w:rsidRPr="005477C8">
        <w:t xml:space="preserve"> „</w:t>
      </w:r>
      <w:r w:rsidR="005477C8">
        <w:t>k</w:t>
      </w:r>
      <w:r w:rsidR="005477C8" w:rsidRPr="005477C8">
        <w:t xml:space="preserve">onfidentsiaalsus“ on sobivam </w:t>
      </w:r>
      <w:r w:rsidR="005477C8">
        <w:t>kasutada</w:t>
      </w:r>
      <w:r w:rsidR="005477C8" w:rsidRPr="005477C8">
        <w:t xml:space="preserve"> registrite, s</w:t>
      </w:r>
      <w:r w:rsidR="005477C8">
        <w:t>eal</w:t>
      </w:r>
      <w:r w:rsidR="005477C8" w:rsidRPr="005477C8">
        <w:t>h</w:t>
      </w:r>
      <w:r w:rsidR="005477C8">
        <w:t>ulgas</w:t>
      </w:r>
      <w:r w:rsidR="005477C8" w:rsidRPr="005477C8">
        <w:t xml:space="preserve"> </w:t>
      </w:r>
      <w:r w:rsidR="005477C8">
        <w:t>t</w:t>
      </w:r>
      <w:r w:rsidR="005477C8" w:rsidRPr="005477C8">
        <w:t>eenistus- ja tsiviilrelvade registri puhul, kus andmete kaitse hõlmab isikuandmete ja muu tundliku teabe kaitset.</w:t>
      </w:r>
    </w:p>
    <w:p w14:paraId="3B7F5544" w14:textId="77777777" w:rsidR="005477C8" w:rsidRDefault="005477C8" w:rsidP="005477C8">
      <w:pPr>
        <w:pStyle w:val="Snum"/>
      </w:pPr>
    </w:p>
    <w:p w14:paraId="1C3A3250" w14:textId="30925594" w:rsidR="005477C8" w:rsidRDefault="005477C8" w:rsidP="005477C8">
      <w:pPr>
        <w:pStyle w:val="Snum"/>
      </w:pPr>
      <w:r w:rsidRPr="005477C8">
        <w:t>Andmekaitse üldpõhimõtete kohaselt tuleb tagada andmete konfidentsiaalsus, terviklikkus ja käideldavus. „Konfidentsiaalsus“ viitab sellele, et andmeid tohi</w:t>
      </w:r>
      <w:r>
        <w:t>vad</w:t>
      </w:r>
      <w:r w:rsidRPr="005477C8">
        <w:t xml:space="preserve"> töödelda ja kasutada ainult volitatud isikud ning </w:t>
      </w:r>
      <w:r>
        <w:t>andmed</w:t>
      </w:r>
      <w:r w:rsidRPr="005477C8">
        <w:t xml:space="preserve"> on kaitstud loata juurdepääsu eest. Sellise täpsustusega viiakse määruse sõnastus kooskõlla andmekaitse üldregulatsiooniga (sh isikuandmete kaitse üldmäär</w:t>
      </w:r>
      <w:r>
        <w:t>usega</w:t>
      </w:r>
      <w:r w:rsidR="008B7581" w:rsidRPr="0025781D">
        <w:rPr>
          <w:rFonts w:eastAsia="Times New Roman"/>
          <w:vertAlign w:val="superscript"/>
          <w:lang w:eastAsia="et-EE"/>
        </w:rPr>
        <w:footnoteReference w:id="10"/>
      </w:r>
      <w:r w:rsidRPr="005477C8">
        <w:t>), mida mõiste „salastatus“ ei kata.</w:t>
      </w:r>
    </w:p>
    <w:p w14:paraId="37D0ACFE" w14:textId="77777777" w:rsidR="003B41C4" w:rsidRPr="00EA347B" w:rsidRDefault="003B41C4" w:rsidP="00EA347B">
      <w:pPr>
        <w:pStyle w:val="Snum"/>
      </w:pPr>
    </w:p>
    <w:p w14:paraId="19BACE56" w14:textId="320868D6" w:rsidR="000A1DFF" w:rsidRDefault="000A1DFF" w:rsidP="000A1DFF">
      <w:pPr>
        <w:pStyle w:val="Snum"/>
      </w:pPr>
      <w:r w:rsidRPr="001F2C16">
        <w:rPr>
          <w:b/>
          <w:bCs/>
        </w:rPr>
        <w:t xml:space="preserve">Eelnõu § </w:t>
      </w:r>
      <w:r w:rsidR="00CF6534">
        <w:rPr>
          <w:b/>
          <w:bCs/>
        </w:rPr>
        <w:t>3</w:t>
      </w:r>
      <w:r w:rsidRPr="001F2C16">
        <w:rPr>
          <w:b/>
          <w:bCs/>
        </w:rPr>
        <w:t xml:space="preserve"> punkti 5</w:t>
      </w:r>
      <w:r>
        <w:t xml:space="preserve"> </w:t>
      </w:r>
      <w:r w:rsidRPr="00EA347B">
        <w:t>kohaselt jäetakse määruse nr 13 § 8 lõike 3 punktist 3 välja tekstiosa „, hävitamise“</w:t>
      </w:r>
      <w:r w:rsidR="00172492">
        <w:t>, kuna registriandmeid ei ole tehniliselt võimalik hävitada</w:t>
      </w:r>
      <w:r w:rsidR="00037E18">
        <w:t>,</w:t>
      </w:r>
      <w:r w:rsidR="00172492">
        <w:t xml:space="preserve"> vaid </w:t>
      </w:r>
      <w:r w:rsidR="00037E18">
        <w:t>need</w:t>
      </w:r>
      <w:r w:rsidR="00172492">
        <w:t xml:space="preserve"> kustuta</w:t>
      </w:r>
      <w:r w:rsidR="00037E18">
        <w:t>takse</w:t>
      </w:r>
      <w:r w:rsidR="00172492">
        <w:t xml:space="preserve"> või arhiveeri</w:t>
      </w:r>
      <w:r w:rsidR="00037E18">
        <w:t>takse</w:t>
      </w:r>
      <w:r w:rsidR="00172492">
        <w:t xml:space="preserve">. </w:t>
      </w:r>
      <w:r w:rsidR="003F74DE">
        <w:t>Tegemist on tehnilise muudatusega, mis loob õigusselgust.</w:t>
      </w:r>
    </w:p>
    <w:p w14:paraId="2E8A775C" w14:textId="77777777" w:rsidR="000A1DFF" w:rsidRDefault="000A1DFF" w:rsidP="000A1DFF">
      <w:pPr>
        <w:pStyle w:val="Snum"/>
      </w:pPr>
    </w:p>
    <w:p w14:paraId="6FE9D118" w14:textId="47F354C0" w:rsidR="00F94A46" w:rsidRPr="00F94A46" w:rsidRDefault="000A1DFF" w:rsidP="00F94A46">
      <w:pPr>
        <w:pStyle w:val="Snum"/>
      </w:pPr>
      <w:r w:rsidRPr="001F2C16">
        <w:rPr>
          <w:b/>
          <w:bCs/>
        </w:rPr>
        <w:t xml:space="preserve">Eelnõu § </w:t>
      </w:r>
      <w:r w:rsidR="00CF6534">
        <w:rPr>
          <w:b/>
          <w:bCs/>
        </w:rPr>
        <w:t>3</w:t>
      </w:r>
      <w:r w:rsidRPr="001F2C16">
        <w:rPr>
          <w:b/>
          <w:bCs/>
        </w:rPr>
        <w:t xml:space="preserve"> punkti 6</w:t>
      </w:r>
      <w:r>
        <w:t xml:space="preserve"> </w:t>
      </w:r>
      <w:r w:rsidRPr="00EA347B">
        <w:t>kohaselt asendatakse määruse nr 13 § 8 lõike 3 punktis 6 sõnad „registri vastutavale töötlejale“ sõnadega „Politsei- ja Piirivalveametile“</w:t>
      </w:r>
      <w:r>
        <w:t>.</w:t>
      </w:r>
      <w:r w:rsidR="00F94A46" w:rsidRPr="00F94A46">
        <w:rPr>
          <w:rFonts w:eastAsia="Times New Roman"/>
          <w:lang w:eastAsia="et-EE"/>
        </w:rPr>
        <w:t xml:space="preserve"> </w:t>
      </w:r>
      <w:r w:rsidR="00F94A46" w:rsidRPr="00F94A46">
        <w:t xml:space="preserve">Muudatus on vajalik tulenevalt </w:t>
      </w:r>
      <w:r w:rsidR="00F94A46" w:rsidRPr="00F94A46">
        <w:lastRenderedPageBreak/>
        <w:t>registri kahe vastutava töötleja</w:t>
      </w:r>
      <w:r w:rsidR="00F94A46">
        <w:t xml:space="preserve"> –</w:t>
      </w:r>
      <w:r w:rsidR="00F94A46" w:rsidRPr="00F94A46">
        <w:t xml:space="preserve"> PPA</w:t>
      </w:r>
      <w:r w:rsidR="00F94A46">
        <w:t xml:space="preserve"> ja</w:t>
      </w:r>
      <w:r w:rsidR="00F94A46" w:rsidRPr="00F94A46">
        <w:t xml:space="preserve"> </w:t>
      </w:r>
      <w:r w:rsidR="00311E7B">
        <w:t>KAPO</w:t>
      </w:r>
      <w:r w:rsidR="00F94A46">
        <w:t xml:space="preserve"> – </w:t>
      </w:r>
      <w:r w:rsidR="00F94A46" w:rsidRPr="00F94A46">
        <w:t>määratlemisest.</w:t>
      </w:r>
      <w:r w:rsidR="00F94A46">
        <w:t xml:space="preserve"> </w:t>
      </w:r>
      <w:r w:rsidR="00F94A46" w:rsidRPr="00F94A46">
        <w:t>Registri haldamine jaguneb kahe vastutava töötleja vahel, kusjuures:</w:t>
      </w:r>
    </w:p>
    <w:p w14:paraId="780767DF" w14:textId="77777777" w:rsidR="00F94A46" w:rsidRPr="00F94A46" w:rsidRDefault="00F94A46" w:rsidP="00F94A46">
      <w:pPr>
        <w:pStyle w:val="Snum"/>
        <w:numPr>
          <w:ilvl w:val="0"/>
          <w:numId w:val="28"/>
        </w:numPr>
      </w:pPr>
      <w:r w:rsidRPr="00F94A46">
        <w:t>PPA on vastutav töötleja registriosadele, mis hõlmavad määruse § 3 punktides 1–4 nimetatud keskkondi: iseteenindus-, menetlus-, kaupmehe- ja analüüsikeskkonda.</w:t>
      </w:r>
    </w:p>
    <w:p w14:paraId="4F28D46A" w14:textId="39FF8843" w:rsidR="00F94A46" w:rsidRPr="00F94A46" w:rsidRDefault="00311E7B" w:rsidP="00F94A46">
      <w:pPr>
        <w:pStyle w:val="Snum"/>
        <w:numPr>
          <w:ilvl w:val="0"/>
          <w:numId w:val="28"/>
        </w:numPr>
      </w:pPr>
      <w:r>
        <w:t>KAPO</w:t>
      </w:r>
      <w:r w:rsidR="00F94A46" w:rsidRPr="00F94A46">
        <w:t xml:space="preserve"> on vastutav töötleja </w:t>
      </w:r>
      <w:r>
        <w:t>KAPO</w:t>
      </w:r>
      <w:r w:rsidR="00F94A46">
        <w:t xml:space="preserve"> relvaregist</w:t>
      </w:r>
      <w:r>
        <w:t>r</w:t>
      </w:r>
      <w:r w:rsidR="00F94A46">
        <w:t>ile.</w:t>
      </w:r>
    </w:p>
    <w:p w14:paraId="1363231C" w14:textId="77777777" w:rsidR="00F94A46" w:rsidRDefault="00F94A46" w:rsidP="00F94A46">
      <w:pPr>
        <w:pStyle w:val="Snum"/>
      </w:pPr>
    </w:p>
    <w:p w14:paraId="6929172D" w14:textId="5540B7F2" w:rsidR="00F94A46" w:rsidRDefault="00F94A46" w:rsidP="00F94A46">
      <w:pPr>
        <w:pStyle w:val="Snum"/>
      </w:pPr>
      <w:r w:rsidRPr="00F94A46">
        <w:t>Samal ajal täidab registri tehnilise haldamise ülesandeid volitatud töötlejana Siseministeeriumi infotehnoloogia- ja arenduskeskus (</w:t>
      </w:r>
      <w:r w:rsidR="00311E7B">
        <w:t xml:space="preserve">edaspidi </w:t>
      </w:r>
      <w:r w:rsidRPr="00724C07">
        <w:rPr>
          <w:i/>
          <w:iCs/>
        </w:rPr>
        <w:t>SMIT</w:t>
      </w:r>
      <w:r w:rsidRPr="00F94A46">
        <w:t>), kes tagab registri tehnilise toimimise, sõltumata vastutava töötleja rollist.</w:t>
      </w:r>
      <w:r>
        <w:t xml:space="preserve"> </w:t>
      </w:r>
      <w:r w:rsidRPr="00F94A46">
        <w:t>SMIT on registri tehniline haldaja, kuid muudatus täpsustab, et rahastamine ning vastutuse jaotus toimub vastutavate töötlejate rollidest lähtuvalt. See tähendab, et kuigi SMIT täidab haldamise ülesandeid, ei muuda see vastutava töötleja määratlust ega vastutust andmete töötlemise eest.</w:t>
      </w:r>
    </w:p>
    <w:p w14:paraId="41BA9B4F" w14:textId="77777777" w:rsidR="00F94A46" w:rsidRDefault="00F94A46" w:rsidP="00F94A46">
      <w:pPr>
        <w:pStyle w:val="Snum"/>
      </w:pPr>
    </w:p>
    <w:p w14:paraId="6C69D0D4" w14:textId="5E1BFDAC" w:rsidR="00F94A46" w:rsidRPr="00F94A46" w:rsidRDefault="00F94A46" w:rsidP="00F94A46">
      <w:pPr>
        <w:pStyle w:val="Snum"/>
      </w:pPr>
      <w:r w:rsidRPr="00F94A46">
        <w:t xml:space="preserve">Kahe vastutava töötleja olemasolu tõttu tuleb selgelt sätestada, kumma vastutava töötleja ülesannete ja andmete haldamisega on tegemist. Eelnõu sätestab, et määruse § 3 punktides 1–4 nimetatud keskkondade pidamise eest vastutab PPA, kelle eelarverealt ka nende keskkondade pidamist rahastatakse. Eelnõuga </w:t>
      </w:r>
      <w:r>
        <w:t>kavandatav</w:t>
      </w:r>
      <w:r w:rsidRPr="00F94A46">
        <w:t xml:space="preserve"> muudatus loob selguse vastutavate töötlejate ülesannete, rahastamise ja registri haldamise osas. See tagab õigusliku läbipaistvuse, väldib asutustevahelisi vaidlusi ja võimaldab registri tõhusat ning sihtotstarbelist haldamist riigieelarveliste vahendite raames.</w:t>
      </w:r>
    </w:p>
    <w:p w14:paraId="1111CE28" w14:textId="27AAB9A3" w:rsidR="000A1DFF" w:rsidRPr="00EA347B" w:rsidRDefault="000A1DFF" w:rsidP="000A1DFF">
      <w:pPr>
        <w:pStyle w:val="Snum"/>
      </w:pPr>
    </w:p>
    <w:p w14:paraId="1F02D225" w14:textId="731E7DD0" w:rsidR="000A1DFF" w:rsidRPr="001F784F" w:rsidRDefault="000A1DFF" w:rsidP="001F2C16">
      <w:pPr>
        <w:pStyle w:val="Snum"/>
      </w:pPr>
    </w:p>
    <w:p w14:paraId="03EC3807" w14:textId="41F51104" w:rsidR="005D2B6C" w:rsidRDefault="005D2B6C" w:rsidP="00825CA8">
      <w:pPr>
        <w:pStyle w:val="Snum"/>
        <w:rPr>
          <w:b/>
          <w:shd w:val="clear" w:color="auto" w:fill="FFFFFF"/>
        </w:rPr>
      </w:pPr>
      <w:r w:rsidRPr="001F2C16">
        <w:rPr>
          <w:b/>
          <w:bCs/>
        </w:rPr>
        <w:t xml:space="preserve">Eelnõu </w:t>
      </w:r>
      <w:r w:rsidR="0042415C" w:rsidRPr="001F2C16">
        <w:rPr>
          <w:b/>
          <w:bCs/>
        </w:rPr>
        <w:t xml:space="preserve">§ </w:t>
      </w:r>
      <w:r w:rsidR="00CF6534">
        <w:rPr>
          <w:b/>
          <w:bCs/>
        </w:rPr>
        <w:t>3</w:t>
      </w:r>
      <w:r w:rsidR="0042415C" w:rsidRPr="001F2C16">
        <w:rPr>
          <w:b/>
          <w:bCs/>
        </w:rPr>
        <w:t xml:space="preserve"> </w:t>
      </w:r>
      <w:r w:rsidRPr="001F2C16">
        <w:rPr>
          <w:b/>
          <w:bCs/>
        </w:rPr>
        <w:t xml:space="preserve">punkti </w:t>
      </w:r>
      <w:r w:rsidR="000A1DFF" w:rsidRPr="001F2C16">
        <w:rPr>
          <w:b/>
          <w:bCs/>
        </w:rPr>
        <w:t>7</w:t>
      </w:r>
      <w:r w:rsidRPr="0025781D">
        <w:t xml:space="preserve"> kohaselt tunnistatakse kehtetuks määruse </w:t>
      </w:r>
      <w:r w:rsidR="001F2C16">
        <w:t xml:space="preserve">nr 13 </w:t>
      </w:r>
      <w:r w:rsidRPr="0025781D">
        <w:t>§ 30 lõige 10</w:t>
      </w:r>
      <w:r w:rsidR="0084537F" w:rsidRPr="0025781D">
        <w:t xml:space="preserve">, mis näeb ette, et </w:t>
      </w:r>
      <w:r w:rsidR="00311E7B">
        <w:rPr>
          <w:shd w:val="clear" w:color="auto" w:fill="FFFFFF"/>
        </w:rPr>
        <w:t>KAPO</w:t>
      </w:r>
      <w:r w:rsidR="00311E7B" w:rsidRPr="0025781D">
        <w:rPr>
          <w:shd w:val="clear" w:color="auto" w:fill="FFFFFF"/>
        </w:rPr>
        <w:t xml:space="preserve"> </w:t>
      </w:r>
      <w:r w:rsidR="0084537F" w:rsidRPr="0025781D">
        <w:rPr>
          <w:shd w:val="clear" w:color="auto" w:fill="FFFFFF"/>
        </w:rPr>
        <w:t xml:space="preserve">relvaregistri andmed, mis on kogumina või üksikult riigisaladus, salastatakse ning neid kasutatakse ja kaitstakse riigisaladuse ja salastatud välisteabe seaduses ning selle alusel antud õigusaktides sätestatud korras. Kuna kõnesolev säte viidi </w:t>
      </w:r>
      <w:r w:rsidR="0061144B" w:rsidRPr="0025781D">
        <w:rPr>
          <w:shd w:val="clear" w:color="auto" w:fill="FFFFFF"/>
        </w:rPr>
        <w:t xml:space="preserve">üle </w:t>
      </w:r>
      <w:r w:rsidR="0084537F" w:rsidRPr="0025781D">
        <w:rPr>
          <w:shd w:val="clear" w:color="auto" w:fill="FFFFFF"/>
        </w:rPr>
        <w:t>RelvS-i</w:t>
      </w:r>
      <w:r w:rsidR="000A1DFF">
        <w:rPr>
          <w:shd w:val="clear" w:color="auto" w:fill="FFFFFF"/>
        </w:rPr>
        <w:t xml:space="preserve"> § 24 lõikesse 11</w:t>
      </w:r>
      <w:r w:rsidR="000A1DFF">
        <w:rPr>
          <w:shd w:val="clear" w:color="auto" w:fill="FFFFFF"/>
          <w:vertAlign w:val="superscript"/>
        </w:rPr>
        <w:t>1</w:t>
      </w:r>
      <w:r w:rsidR="0084537F" w:rsidRPr="0025781D">
        <w:rPr>
          <w:shd w:val="clear" w:color="auto" w:fill="FFFFFF"/>
        </w:rPr>
        <w:t>, siis ei ole vajalik seda määruses enam üle korrata.</w:t>
      </w:r>
    </w:p>
    <w:p w14:paraId="6574F6DF" w14:textId="77777777" w:rsidR="000A1DFF" w:rsidRDefault="000A1DFF" w:rsidP="00825CA8">
      <w:pPr>
        <w:pStyle w:val="Snum"/>
        <w:rPr>
          <w:shd w:val="clear" w:color="auto" w:fill="FFFFFF"/>
        </w:rPr>
      </w:pPr>
    </w:p>
    <w:p w14:paraId="4D286ECE" w14:textId="5D4EAFD1" w:rsidR="00992A16" w:rsidRDefault="000A1DFF" w:rsidP="000A1DFF">
      <w:pPr>
        <w:pStyle w:val="Snum"/>
        <w:rPr>
          <w:shd w:val="clear" w:color="auto" w:fill="FFFFFF"/>
        </w:rPr>
      </w:pPr>
      <w:r w:rsidRPr="001F2C16">
        <w:rPr>
          <w:b/>
          <w:shd w:val="clear" w:color="auto" w:fill="FFFFFF"/>
        </w:rPr>
        <w:t xml:space="preserve">Eelnõu § </w:t>
      </w:r>
      <w:r w:rsidR="00CF6534">
        <w:rPr>
          <w:b/>
          <w:shd w:val="clear" w:color="auto" w:fill="FFFFFF"/>
        </w:rPr>
        <w:t>3</w:t>
      </w:r>
      <w:r w:rsidRPr="001F2C16">
        <w:rPr>
          <w:b/>
          <w:shd w:val="clear" w:color="auto" w:fill="FFFFFF"/>
        </w:rPr>
        <w:t xml:space="preserve"> punkti 8</w:t>
      </w:r>
      <w:r>
        <w:rPr>
          <w:shd w:val="clear" w:color="auto" w:fill="FFFFFF"/>
        </w:rPr>
        <w:t xml:space="preserve"> kohaselt </w:t>
      </w:r>
      <w:r w:rsidR="00992A16">
        <w:rPr>
          <w:shd w:val="clear" w:color="auto" w:fill="FFFFFF"/>
        </w:rPr>
        <w:t xml:space="preserve">täpsustatakse </w:t>
      </w:r>
      <w:r>
        <w:rPr>
          <w:shd w:val="clear" w:color="auto" w:fill="FFFFFF"/>
        </w:rPr>
        <w:t xml:space="preserve">õigusselguse tagamiseks määruse nr 13 </w:t>
      </w:r>
      <w:r w:rsidR="000907E2" w:rsidRPr="001F2C16">
        <w:rPr>
          <w:shd w:val="clear" w:color="auto" w:fill="FFFFFF"/>
        </w:rPr>
        <w:t>§</w:t>
      </w:r>
      <w:r w:rsidR="000907E2">
        <w:rPr>
          <w:shd w:val="clear" w:color="auto" w:fill="FFFFFF"/>
        </w:rPr>
        <w:t> </w:t>
      </w:r>
      <w:r w:rsidRPr="001F2C16">
        <w:rPr>
          <w:shd w:val="clear" w:color="auto" w:fill="FFFFFF"/>
        </w:rPr>
        <w:t>32 lõike 1 sõnastust.</w:t>
      </w:r>
      <w:r w:rsidR="00992A16">
        <w:rPr>
          <w:shd w:val="clear" w:color="auto" w:fill="FFFFFF"/>
        </w:rPr>
        <w:t xml:space="preserve"> Muudatusega</w:t>
      </w:r>
      <w:r w:rsidR="00992A16" w:rsidRPr="00992A16">
        <w:rPr>
          <w:shd w:val="clear" w:color="auto" w:fill="FFFFFF"/>
        </w:rPr>
        <w:t xml:space="preserve"> </w:t>
      </w:r>
      <w:r w:rsidR="00992A16">
        <w:rPr>
          <w:shd w:val="clear" w:color="auto" w:fill="FFFFFF"/>
        </w:rPr>
        <w:t xml:space="preserve">tagatakse </w:t>
      </w:r>
      <w:r w:rsidR="00992A16" w:rsidRPr="00992A16">
        <w:rPr>
          <w:shd w:val="clear" w:color="auto" w:fill="FFFFFF"/>
        </w:rPr>
        <w:t xml:space="preserve">kooskõla seoses </w:t>
      </w:r>
      <w:r w:rsidR="00992A16">
        <w:rPr>
          <w:shd w:val="clear" w:color="auto" w:fill="FFFFFF"/>
        </w:rPr>
        <w:t>t</w:t>
      </w:r>
      <w:r w:rsidR="00992A16" w:rsidRPr="00992A16">
        <w:rPr>
          <w:shd w:val="clear" w:color="auto" w:fill="FFFFFF"/>
        </w:rPr>
        <w:t xml:space="preserve">eenistus- ja tsiviilrelvade registri pidamise, rahastamise ja vastutavate töötlejate ülesannete jaotusega. Muudatus on seotud asjaoluga, et registri haldamine ja kasutamine on jagatud kahe vastutava töötleja – PPA </w:t>
      </w:r>
      <w:r w:rsidR="00992A16">
        <w:rPr>
          <w:shd w:val="clear" w:color="auto" w:fill="FFFFFF"/>
        </w:rPr>
        <w:t>ja</w:t>
      </w:r>
      <w:r w:rsidR="00992A16" w:rsidRPr="00992A16">
        <w:rPr>
          <w:shd w:val="clear" w:color="auto" w:fill="FFFFFF"/>
        </w:rPr>
        <w:t xml:space="preserve"> </w:t>
      </w:r>
      <w:r w:rsidR="00311E7B">
        <w:rPr>
          <w:shd w:val="clear" w:color="auto" w:fill="FFFFFF"/>
        </w:rPr>
        <w:t>KAPO</w:t>
      </w:r>
      <w:r w:rsidR="00992A16" w:rsidRPr="00992A16">
        <w:rPr>
          <w:shd w:val="clear" w:color="auto" w:fill="FFFFFF"/>
        </w:rPr>
        <w:t xml:space="preserve"> – vahel. </w:t>
      </w:r>
    </w:p>
    <w:p w14:paraId="36050969" w14:textId="77777777" w:rsidR="000907E2" w:rsidRDefault="000907E2" w:rsidP="000907E2">
      <w:pPr>
        <w:pStyle w:val="Snum"/>
        <w:rPr>
          <w:shd w:val="clear" w:color="auto" w:fill="FFFFFF"/>
        </w:rPr>
      </w:pPr>
    </w:p>
    <w:p w14:paraId="5602061F" w14:textId="63B1371C" w:rsidR="000907E2" w:rsidRPr="000907E2" w:rsidRDefault="000907E2" w:rsidP="000907E2">
      <w:pPr>
        <w:pStyle w:val="Snum"/>
        <w:rPr>
          <w:shd w:val="clear" w:color="auto" w:fill="FFFFFF"/>
        </w:rPr>
      </w:pPr>
      <w:r w:rsidRPr="000907E2">
        <w:rPr>
          <w:shd w:val="clear" w:color="auto" w:fill="FFFFFF"/>
        </w:rPr>
        <w:t xml:space="preserve">Kuna </w:t>
      </w:r>
      <w:r>
        <w:rPr>
          <w:shd w:val="clear" w:color="auto" w:fill="FFFFFF"/>
        </w:rPr>
        <w:t>t</w:t>
      </w:r>
      <w:r w:rsidRPr="000907E2">
        <w:rPr>
          <w:shd w:val="clear" w:color="auto" w:fill="FFFFFF"/>
        </w:rPr>
        <w:t xml:space="preserve">eenistus- ja tsiviilrelvade register koosneb erinevatest keskkondadest ning registri vastutavaks töötlejaks on määratud kaks erinevat asutust (PPA ja </w:t>
      </w:r>
      <w:r w:rsidR="00311E7B">
        <w:rPr>
          <w:shd w:val="clear" w:color="auto" w:fill="FFFFFF"/>
        </w:rPr>
        <w:t>KAPO</w:t>
      </w:r>
      <w:r w:rsidRPr="000907E2">
        <w:rPr>
          <w:shd w:val="clear" w:color="auto" w:fill="FFFFFF"/>
        </w:rPr>
        <w:t>), on oluline täpsustada, kuidas rahastatakse vastutava</w:t>
      </w:r>
      <w:r>
        <w:rPr>
          <w:shd w:val="clear" w:color="auto" w:fill="FFFFFF"/>
        </w:rPr>
        <w:t>te</w:t>
      </w:r>
      <w:r w:rsidRPr="000907E2">
        <w:rPr>
          <w:shd w:val="clear" w:color="auto" w:fill="FFFFFF"/>
        </w:rPr>
        <w:t xml:space="preserve"> töötleja</w:t>
      </w:r>
      <w:r>
        <w:rPr>
          <w:shd w:val="clear" w:color="auto" w:fill="FFFFFF"/>
        </w:rPr>
        <w:t>te</w:t>
      </w:r>
      <w:r w:rsidRPr="000907E2">
        <w:rPr>
          <w:shd w:val="clear" w:color="auto" w:fill="FFFFFF"/>
        </w:rPr>
        <w:t xml:space="preserve"> vastutusel olevate registriosade pidamist ja arendamist.</w:t>
      </w:r>
    </w:p>
    <w:p w14:paraId="26B1C348" w14:textId="77777777" w:rsidR="000907E2" w:rsidRPr="000907E2" w:rsidRDefault="000907E2" w:rsidP="000907E2">
      <w:pPr>
        <w:pStyle w:val="Snum"/>
        <w:numPr>
          <w:ilvl w:val="0"/>
          <w:numId w:val="29"/>
        </w:numPr>
        <w:rPr>
          <w:shd w:val="clear" w:color="auto" w:fill="FFFFFF"/>
        </w:rPr>
      </w:pPr>
      <w:r w:rsidRPr="000907E2">
        <w:rPr>
          <w:shd w:val="clear" w:color="auto" w:fill="FFFFFF"/>
        </w:rPr>
        <w:t>Määruse nr 13 § 3 punktides 1–4 nimetatud keskkonnad (iseteenindus-, menetlus-, kaupmehe- ja analüüsikeskkond) on seotud PPA ülesannetega ning nende pidamist rahastatakse sihtotstarbeliselt PPA eelarverealt.</w:t>
      </w:r>
    </w:p>
    <w:p w14:paraId="0C9D69D7" w14:textId="6A304CE5" w:rsidR="000907E2" w:rsidRPr="000907E2" w:rsidRDefault="00311E7B" w:rsidP="000907E2">
      <w:pPr>
        <w:pStyle w:val="Snum"/>
        <w:numPr>
          <w:ilvl w:val="0"/>
          <w:numId w:val="29"/>
        </w:numPr>
        <w:rPr>
          <w:shd w:val="clear" w:color="auto" w:fill="FFFFFF"/>
        </w:rPr>
      </w:pPr>
      <w:r>
        <w:rPr>
          <w:shd w:val="clear" w:color="auto" w:fill="FFFFFF"/>
        </w:rPr>
        <w:t>KAPO</w:t>
      </w:r>
      <w:r w:rsidR="000907E2" w:rsidRPr="000907E2">
        <w:rPr>
          <w:shd w:val="clear" w:color="auto" w:fill="FFFFFF"/>
        </w:rPr>
        <w:t xml:space="preserve"> relvaregister, mis sisaldab spetsiifilisi andmeid riigi julgeolekuga seotud isikute ja toimingute kohta, on eraldiseisev registriosa, mille pidamist, haldamist ja arendamist rahastatakse </w:t>
      </w:r>
      <w:r>
        <w:rPr>
          <w:shd w:val="clear" w:color="auto" w:fill="FFFFFF"/>
        </w:rPr>
        <w:t>KAPO</w:t>
      </w:r>
      <w:r w:rsidR="000907E2" w:rsidRPr="000907E2">
        <w:rPr>
          <w:shd w:val="clear" w:color="auto" w:fill="FFFFFF"/>
        </w:rPr>
        <w:t xml:space="preserve"> eelarvest</w:t>
      </w:r>
      <w:r w:rsidR="000907E2">
        <w:rPr>
          <w:shd w:val="clear" w:color="auto" w:fill="FFFFFF"/>
        </w:rPr>
        <w:t xml:space="preserve"> (määruse nr 13 § 32 lõige 2)</w:t>
      </w:r>
      <w:r w:rsidR="000907E2" w:rsidRPr="000907E2">
        <w:rPr>
          <w:shd w:val="clear" w:color="auto" w:fill="FFFFFF"/>
        </w:rPr>
        <w:t>.</w:t>
      </w:r>
    </w:p>
    <w:p w14:paraId="671F1DA7" w14:textId="77777777" w:rsidR="000A7625" w:rsidRPr="0025781D" w:rsidRDefault="000A7625" w:rsidP="00825CA8">
      <w:pPr>
        <w:spacing w:after="0" w:line="240" w:lineRule="auto"/>
        <w:jc w:val="both"/>
        <w:rPr>
          <w:rFonts w:ascii="Times New Roman" w:hAnsi="Times New Roman" w:cs="Times New Roman"/>
          <w:sz w:val="24"/>
          <w:szCs w:val="24"/>
        </w:rPr>
      </w:pPr>
    </w:p>
    <w:p w14:paraId="2273D10A" w14:textId="2EA3102D" w:rsidR="00547B2C" w:rsidRPr="0025781D" w:rsidRDefault="00547B2C" w:rsidP="00825CA8">
      <w:pPr>
        <w:spacing w:after="0" w:line="240" w:lineRule="auto"/>
        <w:jc w:val="both"/>
        <w:rPr>
          <w:rFonts w:ascii="Times New Roman" w:hAnsi="Times New Roman" w:cs="Times New Roman"/>
          <w:b/>
          <w:sz w:val="24"/>
          <w:szCs w:val="24"/>
          <w:u w:val="single"/>
        </w:rPr>
      </w:pPr>
      <w:r w:rsidRPr="0025781D">
        <w:rPr>
          <w:rFonts w:ascii="Times New Roman" w:hAnsi="Times New Roman" w:cs="Times New Roman"/>
          <w:b/>
          <w:sz w:val="24"/>
          <w:szCs w:val="24"/>
          <w:u w:val="single"/>
        </w:rPr>
        <w:t>2.</w:t>
      </w:r>
      <w:r w:rsidR="0099195F">
        <w:rPr>
          <w:rFonts w:ascii="Times New Roman" w:hAnsi="Times New Roman" w:cs="Times New Roman"/>
          <w:b/>
          <w:sz w:val="24"/>
          <w:szCs w:val="24"/>
          <w:u w:val="single"/>
        </w:rPr>
        <w:t>4</w:t>
      </w:r>
      <w:r w:rsidRPr="0025781D">
        <w:rPr>
          <w:rFonts w:ascii="Times New Roman" w:hAnsi="Times New Roman" w:cs="Times New Roman"/>
          <w:b/>
          <w:sz w:val="24"/>
          <w:szCs w:val="24"/>
          <w:u w:val="single"/>
        </w:rPr>
        <w:t>. Määruse nr 19 muutmine</w:t>
      </w:r>
    </w:p>
    <w:p w14:paraId="50271FBC" w14:textId="77777777" w:rsidR="00547B2C" w:rsidRPr="0025781D" w:rsidRDefault="00547B2C" w:rsidP="00825CA8">
      <w:pPr>
        <w:spacing w:after="0" w:line="240" w:lineRule="auto"/>
        <w:jc w:val="both"/>
        <w:rPr>
          <w:rFonts w:ascii="Times New Roman" w:hAnsi="Times New Roman" w:cs="Times New Roman"/>
          <w:color w:val="000000"/>
          <w:sz w:val="24"/>
          <w:szCs w:val="24"/>
        </w:rPr>
      </w:pPr>
    </w:p>
    <w:p w14:paraId="07F9447E" w14:textId="7EC4D8AD" w:rsidR="00547B2C" w:rsidRPr="0025781D" w:rsidRDefault="00547B2C" w:rsidP="00825CA8">
      <w:pPr>
        <w:spacing w:after="0" w:line="240" w:lineRule="auto"/>
        <w:jc w:val="both"/>
        <w:rPr>
          <w:rFonts w:ascii="Times New Roman" w:hAnsi="Times New Roman" w:cs="Times New Roman"/>
          <w:sz w:val="24"/>
          <w:szCs w:val="24"/>
        </w:rPr>
      </w:pPr>
      <w:r w:rsidRPr="0025781D">
        <w:rPr>
          <w:rFonts w:ascii="Times New Roman" w:hAnsi="Times New Roman" w:cs="Times New Roman"/>
          <w:b/>
          <w:bCs/>
          <w:color w:val="000000"/>
          <w:sz w:val="24"/>
          <w:szCs w:val="24"/>
        </w:rPr>
        <w:lastRenderedPageBreak/>
        <w:t xml:space="preserve">Eelnõu §-s </w:t>
      </w:r>
      <w:r w:rsidR="009A23F8">
        <w:rPr>
          <w:rFonts w:ascii="Times New Roman" w:hAnsi="Times New Roman" w:cs="Times New Roman"/>
          <w:b/>
          <w:bCs/>
          <w:color w:val="000000"/>
          <w:sz w:val="24"/>
          <w:szCs w:val="24"/>
        </w:rPr>
        <w:t>4</w:t>
      </w:r>
      <w:r w:rsidRPr="0025781D">
        <w:rPr>
          <w:rFonts w:ascii="Times New Roman" w:hAnsi="Times New Roman" w:cs="Times New Roman"/>
          <w:color w:val="000000"/>
          <w:sz w:val="24"/>
          <w:szCs w:val="24"/>
        </w:rPr>
        <w:t xml:space="preserve"> täiendatakse määruse</w:t>
      </w:r>
      <w:r w:rsidR="009A23F8">
        <w:rPr>
          <w:rFonts w:ascii="Times New Roman" w:hAnsi="Times New Roman" w:cs="Times New Roman"/>
          <w:color w:val="000000"/>
          <w:sz w:val="24"/>
          <w:szCs w:val="24"/>
        </w:rPr>
        <w:t xml:space="preserve"> nr 19</w:t>
      </w:r>
      <w:r w:rsidRPr="0025781D">
        <w:rPr>
          <w:rFonts w:ascii="Times New Roman" w:hAnsi="Times New Roman" w:cs="Times New Roman"/>
          <w:color w:val="000000"/>
          <w:sz w:val="24"/>
          <w:szCs w:val="24"/>
        </w:rPr>
        <w:t xml:space="preserve"> § 8</w:t>
      </w:r>
      <w:r w:rsidRPr="0025781D">
        <w:rPr>
          <w:rFonts w:ascii="Times New Roman" w:hAnsi="Times New Roman" w:cs="Times New Roman"/>
          <w:sz w:val="24"/>
          <w:szCs w:val="24"/>
        </w:rPr>
        <w:t xml:space="preserve"> </w:t>
      </w:r>
      <w:r w:rsidRPr="0025781D">
        <w:rPr>
          <w:rFonts w:ascii="Times New Roman" w:hAnsi="Times New Roman" w:cs="Times New Roman"/>
          <w:color w:val="000000"/>
          <w:sz w:val="24"/>
          <w:szCs w:val="24"/>
        </w:rPr>
        <w:t>lõikega 5</w:t>
      </w:r>
      <w:r w:rsidRPr="0025781D">
        <w:rPr>
          <w:rFonts w:ascii="Times New Roman" w:hAnsi="Times New Roman" w:cs="Times New Roman"/>
          <w:color w:val="000000"/>
          <w:sz w:val="24"/>
          <w:szCs w:val="24"/>
          <w:vertAlign w:val="superscript"/>
        </w:rPr>
        <w:t>1</w:t>
      </w:r>
      <w:r w:rsidRPr="0025781D">
        <w:rPr>
          <w:rFonts w:ascii="Times New Roman" w:hAnsi="Times New Roman" w:cs="Times New Roman"/>
          <w:color w:val="000000"/>
          <w:sz w:val="24"/>
          <w:szCs w:val="24"/>
        </w:rPr>
        <w:t xml:space="preserve"> selliselt, et </w:t>
      </w:r>
      <w:r w:rsidR="0027232C">
        <w:rPr>
          <w:rFonts w:ascii="Times New Roman" w:hAnsi="Times New Roman" w:cs="Times New Roman"/>
          <w:color w:val="000000"/>
          <w:sz w:val="24"/>
          <w:szCs w:val="24"/>
        </w:rPr>
        <w:t xml:space="preserve">§ </w:t>
      </w:r>
      <w:r w:rsidR="009A23F8">
        <w:rPr>
          <w:rFonts w:ascii="Times New Roman" w:hAnsi="Times New Roman" w:cs="Times New Roman"/>
          <w:color w:val="000000"/>
          <w:sz w:val="24"/>
          <w:szCs w:val="24"/>
        </w:rPr>
        <w:t>8</w:t>
      </w:r>
      <w:r w:rsidRPr="0025781D">
        <w:rPr>
          <w:rFonts w:ascii="Times New Roman" w:hAnsi="Times New Roman" w:cs="Times New Roman"/>
          <w:color w:val="000000"/>
          <w:sz w:val="24"/>
          <w:szCs w:val="24"/>
        </w:rPr>
        <w:t xml:space="preserve"> lõikes 5 nimetatud kontrolli tulemusest teavitab asutus </w:t>
      </w:r>
      <w:r w:rsidR="00895D8E" w:rsidRPr="0025781D">
        <w:rPr>
          <w:rFonts w:ascii="Times New Roman" w:hAnsi="Times New Roman" w:cs="Times New Roman"/>
          <w:color w:val="000000"/>
          <w:sz w:val="24"/>
          <w:szCs w:val="24"/>
        </w:rPr>
        <w:t xml:space="preserve">RelvS-i </w:t>
      </w:r>
      <w:r w:rsidRPr="0025781D">
        <w:rPr>
          <w:rFonts w:ascii="Times New Roman" w:hAnsi="Times New Roman" w:cs="Times New Roman"/>
          <w:color w:val="000000"/>
          <w:sz w:val="24"/>
          <w:szCs w:val="24"/>
        </w:rPr>
        <w:t>§ 88 lõike 2 punktides 3–5 nimetatud asutust viivitamatult.</w:t>
      </w:r>
    </w:p>
    <w:p w14:paraId="00C55D69" w14:textId="77777777" w:rsidR="00547B2C" w:rsidRPr="0025781D" w:rsidRDefault="00547B2C" w:rsidP="00825CA8">
      <w:pPr>
        <w:spacing w:after="0" w:line="240" w:lineRule="auto"/>
        <w:jc w:val="both"/>
        <w:rPr>
          <w:rFonts w:ascii="Times New Roman" w:hAnsi="Times New Roman" w:cs="Times New Roman"/>
          <w:color w:val="000000"/>
          <w:sz w:val="24"/>
          <w:szCs w:val="24"/>
        </w:rPr>
      </w:pPr>
    </w:p>
    <w:p w14:paraId="5231FBE5" w14:textId="1EA6C5B6" w:rsidR="00547B2C" w:rsidRPr="0025781D" w:rsidRDefault="0099195F" w:rsidP="00825CA8">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Nagu seletuskirja punktis </w:t>
      </w:r>
      <w:r w:rsidRPr="00724C07">
        <w:rPr>
          <w:rFonts w:ascii="Times New Roman" w:hAnsi="Times New Roman" w:cs="Times New Roman"/>
          <w:color w:val="000000"/>
          <w:sz w:val="24"/>
          <w:szCs w:val="24"/>
        </w:rPr>
        <w:t>2.</w:t>
      </w:r>
      <w:r w:rsidR="00CF6534" w:rsidRPr="00724C07">
        <w:rPr>
          <w:rFonts w:ascii="Times New Roman" w:hAnsi="Times New Roman" w:cs="Times New Roman"/>
          <w:color w:val="000000"/>
          <w:sz w:val="24"/>
          <w:szCs w:val="24"/>
        </w:rPr>
        <w:t>1</w:t>
      </w:r>
      <w:r>
        <w:rPr>
          <w:rFonts w:ascii="Times New Roman" w:hAnsi="Times New Roman" w:cs="Times New Roman"/>
          <w:color w:val="000000"/>
          <w:sz w:val="24"/>
          <w:szCs w:val="24"/>
        </w:rPr>
        <w:t xml:space="preserve"> toodud, tegutseb i</w:t>
      </w:r>
      <w:r w:rsidR="00547B2C" w:rsidRPr="0025781D">
        <w:rPr>
          <w:rFonts w:ascii="Times New Roman" w:hAnsi="Times New Roman" w:cs="Times New Roman"/>
          <w:color w:val="000000"/>
          <w:sz w:val="24"/>
          <w:szCs w:val="24"/>
        </w:rPr>
        <w:t>ga haldusorgan oma pädevuse piires</w:t>
      </w:r>
      <w:r>
        <w:rPr>
          <w:rFonts w:ascii="Times New Roman" w:hAnsi="Times New Roman" w:cs="Times New Roman"/>
          <w:color w:val="000000"/>
          <w:sz w:val="24"/>
          <w:szCs w:val="24"/>
        </w:rPr>
        <w:t xml:space="preserve"> ehk</w:t>
      </w:r>
      <w:r w:rsidR="00547B2C" w:rsidRPr="0025781D">
        <w:rPr>
          <w:rFonts w:ascii="Times New Roman" w:hAnsi="Times New Roman" w:cs="Times New Roman"/>
          <w:color w:val="000000"/>
          <w:sz w:val="24"/>
          <w:szCs w:val="24"/>
        </w:rPr>
        <w:t xml:space="preserve"> täidab talle seadusega või selle alusel seatud ülesandeid. VVS näeb § 95 lõikes 1 ette, et minister valvab ministeeriumi struktuuriüksuste, ministeeriumi valitsemisala valitsusasutuste ja nende ametiisikute, samuti muude ministeeriumi hallatavate riigiasutuste tegevuse seaduslikkuse ja otstarbekuse üle.</w:t>
      </w:r>
    </w:p>
    <w:p w14:paraId="62996664" w14:textId="77777777" w:rsidR="00547B2C" w:rsidRPr="0025781D" w:rsidRDefault="00547B2C" w:rsidP="00825CA8">
      <w:pPr>
        <w:spacing w:after="0" w:line="240" w:lineRule="auto"/>
        <w:jc w:val="both"/>
        <w:rPr>
          <w:rFonts w:ascii="Times New Roman" w:hAnsi="Times New Roman" w:cs="Times New Roman"/>
          <w:color w:val="000000"/>
          <w:sz w:val="24"/>
          <w:szCs w:val="24"/>
        </w:rPr>
      </w:pPr>
    </w:p>
    <w:p w14:paraId="31FA013E" w14:textId="5CB50EC2" w:rsidR="00547B2C" w:rsidRPr="0025781D" w:rsidRDefault="00547B2C" w:rsidP="00825CA8">
      <w:pPr>
        <w:spacing w:after="0" w:line="240" w:lineRule="auto"/>
        <w:jc w:val="both"/>
        <w:rPr>
          <w:rFonts w:ascii="Times New Roman" w:hAnsi="Times New Roman" w:cs="Times New Roman"/>
          <w:color w:val="000000"/>
          <w:sz w:val="24"/>
          <w:szCs w:val="24"/>
        </w:rPr>
      </w:pPr>
      <w:r w:rsidRPr="0025781D">
        <w:rPr>
          <w:rFonts w:ascii="Times New Roman" w:hAnsi="Times New Roman" w:cs="Times New Roman"/>
          <w:color w:val="000000"/>
          <w:sz w:val="24"/>
          <w:szCs w:val="24"/>
        </w:rPr>
        <w:t xml:space="preserve">Määruses nr 19 on asutustele ette nähtud kohustus kontrollida oma asutuses määruse nr 19 nõuete täitmist. Määruse nr 19 § 8 näeb ette nõuded tulirelva, elektrišokirelva, laskemoona ja lahingumoona kohta arvestuse pidamiseks, käitlemise nõuete ja hoiutingimuste kontrollimiseks. Määruse nr 19 </w:t>
      </w:r>
      <w:bookmarkStart w:id="4" w:name="_Hlk174377121"/>
      <w:r w:rsidRPr="0025781D">
        <w:rPr>
          <w:rFonts w:ascii="Times New Roman" w:hAnsi="Times New Roman" w:cs="Times New Roman"/>
          <w:color w:val="000000"/>
          <w:sz w:val="24"/>
          <w:szCs w:val="24"/>
        </w:rPr>
        <w:t>§ 8 lõike 5 kohaselt kontrollib asutus tulirelva, elektrišokirelva, laskemoona ja lahingumoona käitlemise nõuete ja hoiutingimuste täitmist vähemalt üks kord aastas.</w:t>
      </w:r>
      <w:bookmarkEnd w:id="4"/>
      <w:r w:rsidRPr="0025781D">
        <w:rPr>
          <w:rFonts w:ascii="Times New Roman" w:hAnsi="Times New Roman" w:cs="Times New Roman"/>
          <w:color w:val="000000"/>
          <w:sz w:val="24"/>
          <w:szCs w:val="24"/>
        </w:rPr>
        <w:t xml:space="preserve"> Selleks, et ministeeriumid saaksid paremini teha teenistuslikku järelevalvet oma valitsemisalas relvade ja laskemoona käitlemise seaduslikkuse ja otstarbekuse üle, nähakse eelnõuga ette ministeeriumi teavitamine asutuse läbiviidud kontrolli tulemusest.</w:t>
      </w:r>
    </w:p>
    <w:p w14:paraId="7AAB09D2" w14:textId="77777777" w:rsidR="00C64B43" w:rsidRPr="0025781D" w:rsidRDefault="00C64B43" w:rsidP="00825CA8">
      <w:pPr>
        <w:spacing w:after="0" w:line="240" w:lineRule="auto"/>
        <w:jc w:val="both"/>
        <w:rPr>
          <w:rFonts w:ascii="Times New Roman" w:hAnsi="Times New Roman" w:cs="Times New Roman"/>
          <w:b/>
          <w:bCs/>
          <w:color w:val="000000"/>
          <w:sz w:val="24"/>
          <w:szCs w:val="24"/>
        </w:rPr>
      </w:pPr>
    </w:p>
    <w:p w14:paraId="67985C35" w14:textId="1F7E62B2" w:rsidR="00961D9E" w:rsidRPr="0025781D" w:rsidRDefault="00547B2C" w:rsidP="00961D9E">
      <w:pPr>
        <w:spacing w:after="0" w:line="240" w:lineRule="auto"/>
        <w:jc w:val="both"/>
        <w:rPr>
          <w:rFonts w:ascii="Times New Roman" w:hAnsi="Times New Roman" w:cs="Times New Roman"/>
          <w:sz w:val="24"/>
          <w:szCs w:val="24"/>
        </w:rPr>
      </w:pPr>
      <w:r w:rsidRPr="0025781D">
        <w:rPr>
          <w:rFonts w:ascii="Times New Roman" w:hAnsi="Times New Roman" w:cs="Times New Roman"/>
          <w:color w:val="000000"/>
          <w:sz w:val="24"/>
          <w:szCs w:val="24"/>
        </w:rPr>
        <w:t>Muudatus ei puuduta Kaitseministeeriumi poolt Kaitseväe ja Kaitseliidu üle teostatavat järelevalvet, samuti ei puuduta see Justiitsministeeriumi ja vanglateenistust</w:t>
      </w:r>
      <w:r w:rsidR="00C67E99">
        <w:rPr>
          <w:rFonts w:ascii="Times New Roman" w:hAnsi="Times New Roman" w:cs="Times New Roman"/>
          <w:color w:val="000000"/>
          <w:sz w:val="24"/>
          <w:szCs w:val="24"/>
        </w:rPr>
        <w:t xml:space="preserve">, </w:t>
      </w:r>
      <w:r w:rsidR="00C67E99" w:rsidRPr="00C67E99">
        <w:rPr>
          <w:rFonts w:ascii="Times New Roman" w:hAnsi="Times New Roman" w:cs="Times New Roman"/>
          <w:color w:val="000000"/>
          <w:sz w:val="24"/>
          <w:szCs w:val="24"/>
        </w:rPr>
        <w:t>kohaliku omavalitsuse organite</w:t>
      </w:r>
      <w:r w:rsidR="00C67E99">
        <w:rPr>
          <w:rFonts w:ascii="Times New Roman" w:hAnsi="Times New Roman" w:cs="Times New Roman"/>
          <w:color w:val="000000"/>
          <w:sz w:val="24"/>
          <w:szCs w:val="24"/>
        </w:rPr>
        <w:t>id</w:t>
      </w:r>
      <w:r w:rsidR="00C67E99" w:rsidRPr="00C67E99">
        <w:rPr>
          <w:rFonts w:ascii="Times New Roman" w:hAnsi="Times New Roman" w:cs="Times New Roman"/>
          <w:color w:val="000000"/>
          <w:sz w:val="24"/>
          <w:szCs w:val="24"/>
        </w:rPr>
        <w:t xml:space="preserve"> ja asutus</w:t>
      </w:r>
      <w:r w:rsidR="00C67E99">
        <w:rPr>
          <w:rFonts w:ascii="Times New Roman" w:hAnsi="Times New Roman" w:cs="Times New Roman"/>
          <w:color w:val="000000"/>
          <w:sz w:val="24"/>
          <w:szCs w:val="24"/>
        </w:rPr>
        <w:t>i</w:t>
      </w:r>
      <w:r w:rsidR="00C67E99" w:rsidRPr="00C67E99">
        <w:rPr>
          <w:rFonts w:ascii="Times New Roman" w:hAnsi="Times New Roman" w:cs="Times New Roman"/>
          <w:color w:val="000000"/>
          <w:sz w:val="24"/>
          <w:szCs w:val="24"/>
        </w:rPr>
        <w:t xml:space="preserve"> ning kohtu</w:t>
      </w:r>
      <w:r w:rsidR="00C67E99">
        <w:rPr>
          <w:rFonts w:ascii="Times New Roman" w:hAnsi="Times New Roman" w:cs="Times New Roman"/>
          <w:color w:val="000000"/>
          <w:sz w:val="24"/>
          <w:szCs w:val="24"/>
        </w:rPr>
        <w:t>id</w:t>
      </w:r>
      <w:r w:rsidR="00C851C5">
        <w:rPr>
          <w:rFonts w:ascii="Times New Roman" w:hAnsi="Times New Roman" w:cs="Times New Roman"/>
          <w:color w:val="000000"/>
          <w:sz w:val="24"/>
          <w:szCs w:val="24"/>
        </w:rPr>
        <w:t>.</w:t>
      </w:r>
      <w:r w:rsidR="00C67E99">
        <w:rPr>
          <w:rFonts w:ascii="Times New Roman" w:hAnsi="Times New Roman" w:cs="Times New Roman"/>
          <w:color w:val="000000"/>
          <w:sz w:val="24"/>
          <w:szCs w:val="24"/>
        </w:rPr>
        <w:t xml:space="preserve"> Kohaliku omavalit</w:t>
      </w:r>
      <w:r w:rsidR="00062274">
        <w:rPr>
          <w:rFonts w:ascii="Times New Roman" w:hAnsi="Times New Roman" w:cs="Times New Roman"/>
          <w:color w:val="000000"/>
          <w:sz w:val="24"/>
          <w:szCs w:val="24"/>
        </w:rPr>
        <w:t>s</w:t>
      </w:r>
      <w:r w:rsidR="00C67E99">
        <w:rPr>
          <w:rFonts w:ascii="Times New Roman" w:hAnsi="Times New Roman" w:cs="Times New Roman"/>
          <w:color w:val="000000"/>
          <w:sz w:val="24"/>
          <w:szCs w:val="24"/>
        </w:rPr>
        <w:t>use organitel ja asutustel ning kohtutel ei ole teenistusülesannete täitmiseks relvi</w:t>
      </w:r>
      <w:r w:rsidR="00CF119F">
        <w:rPr>
          <w:rFonts w:ascii="Times New Roman" w:hAnsi="Times New Roman" w:cs="Times New Roman"/>
          <w:color w:val="000000"/>
          <w:sz w:val="24"/>
          <w:szCs w:val="24"/>
        </w:rPr>
        <w:t>.</w:t>
      </w:r>
      <w:r w:rsidR="00C67E99">
        <w:rPr>
          <w:rFonts w:ascii="Times New Roman" w:hAnsi="Times New Roman" w:cs="Times New Roman"/>
          <w:color w:val="000000"/>
          <w:sz w:val="24"/>
          <w:szCs w:val="24"/>
        </w:rPr>
        <w:t xml:space="preserve"> Kaitseväe, Kaitseliidu ja vanglateenistuse teenistusrelvade käitlemine ei ole reguleeritud </w:t>
      </w:r>
      <w:r w:rsidR="00805A34" w:rsidRPr="0025781D">
        <w:rPr>
          <w:rFonts w:ascii="Times New Roman" w:hAnsi="Times New Roman" w:cs="Times New Roman"/>
          <w:sz w:val="24"/>
          <w:szCs w:val="24"/>
        </w:rPr>
        <w:t>RelvS-i § 3 lõike 5 alusel</w:t>
      </w:r>
      <w:r w:rsidR="00805A34">
        <w:rPr>
          <w:rFonts w:ascii="Times New Roman" w:hAnsi="Times New Roman" w:cs="Times New Roman"/>
          <w:color w:val="000000"/>
          <w:sz w:val="24"/>
          <w:szCs w:val="24"/>
        </w:rPr>
        <w:t xml:space="preserve"> antud </w:t>
      </w:r>
      <w:r w:rsidR="00C67E99">
        <w:rPr>
          <w:rFonts w:ascii="Times New Roman" w:hAnsi="Times New Roman" w:cs="Times New Roman"/>
          <w:color w:val="000000"/>
          <w:sz w:val="24"/>
          <w:szCs w:val="24"/>
        </w:rPr>
        <w:t>määrusega nr 19</w:t>
      </w:r>
      <w:r w:rsidR="00961D9E" w:rsidRPr="0025781D">
        <w:rPr>
          <w:rFonts w:ascii="Times New Roman" w:hAnsi="Times New Roman" w:cs="Times New Roman"/>
          <w:sz w:val="24"/>
          <w:szCs w:val="24"/>
        </w:rPr>
        <w:t xml:space="preserve">. </w:t>
      </w:r>
      <w:r w:rsidR="00D571C2">
        <w:rPr>
          <w:rFonts w:ascii="Times New Roman" w:hAnsi="Times New Roman" w:cs="Times New Roman"/>
          <w:sz w:val="24"/>
          <w:szCs w:val="24"/>
        </w:rPr>
        <w:t>RelvS</w:t>
      </w:r>
      <w:r w:rsidR="005537D2">
        <w:rPr>
          <w:rFonts w:ascii="Times New Roman" w:hAnsi="Times New Roman" w:cs="Times New Roman"/>
          <w:sz w:val="24"/>
          <w:szCs w:val="24"/>
        </w:rPr>
        <w:t>-i</w:t>
      </w:r>
      <w:r w:rsidR="00961D9E" w:rsidRPr="0025781D">
        <w:rPr>
          <w:rFonts w:ascii="Times New Roman" w:hAnsi="Times New Roman" w:cs="Times New Roman"/>
          <w:sz w:val="24"/>
          <w:szCs w:val="24"/>
        </w:rPr>
        <w:t xml:space="preserve"> </w:t>
      </w:r>
      <w:r w:rsidR="00D571C2">
        <w:rPr>
          <w:rFonts w:ascii="Times New Roman" w:hAnsi="Times New Roman" w:cs="Times New Roman"/>
          <w:sz w:val="24"/>
          <w:szCs w:val="24"/>
        </w:rPr>
        <w:t>§ 3</w:t>
      </w:r>
      <w:r w:rsidR="00961D9E" w:rsidRPr="0025781D">
        <w:rPr>
          <w:rFonts w:ascii="Times New Roman" w:hAnsi="Times New Roman" w:cs="Times New Roman"/>
          <w:sz w:val="24"/>
          <w:szCs w:val="24"/>
        </w:rPr>
        <w:t xml:space="preserve"> lõige 7 sätestab, et vanglateenistuse teenistusrelvadele ja nende laskemoona ning osade käitlemisele ja üleandmisele kohaldatakse käesoleva paragrahvi lõike 5 alusel kehtestatud korda, kui vangistusseadus (edaspidi </w:t>
      </w:r>
      <w:r w:rsidR="00961D9E" w:rsidRPr="0025781D">
        <w:rPr>
          <w:rFonts w:ascii="Times New Roman" w:hAnsi="Times New Roman" w:cs="Times New Roman"/>
          <w:i/>
          <w:sz w:val="24"/>
          <w:szCs w:val="24"/>
        </w:rPr>
        <w:t>VangS</w:t>
      </w:r>
      <w:r w:rsidR="00961D9E" w:rsidRPr="0025781D">
        <w:rPr>
          <w:rFonts w:ascii="Times New Roman" w:hAnsi="Times New Roman" w:cs="Times New Roman"/>
          <w:sz w:val="24"/>
          <w:szCs w:val="24"/>
        </w:rPr>
        <w:t>) ei sätesta teisiti. VangS-i § 71 lõike 8 alusel on justiitsministri 5. septembri 2011. aasta määrusega nr 44 kehtestatud „</w:t>
      </w:r>
      <w:hyperlink r:id="rId21" w:history="1">
        <w:r w:rsidR="00961D9E" w:rsidRPr="0025781D">
          <w:rPr>
            <w:rFonts w:ascii="Times New Roman" w:hAnsi="Times New Roman" w:cs="Times New Roman"/>
            <w:color w:val="0000FF"/>
            <w:sz w:val="24"/>
            <w:szCs w:val="24"/>
            <w:u w:val="single"/>
          </w:rPr>
          <w:t>Järelevalve korraldus vanglas</w:t>
        </w:r>
      </w:hyperlink>
      <w:r w:rsidR="00961D9E" w:rsidRPr="0025781D">
        <w:rPr>
          <w:rFonts w:ascii="Times New Roman" w:hAnsi="Times New Roman" w:cs="Times New Roman"/>
          <w:sz w:val="24"/>
          <w:szCs w:val="24"/>
        </w:rPr>
        <w:t xml:space="preserve">“. Vanglate teavituskohustus Justiitsministeeriumile relvadega seotud vahejuhtumite osas tuleb justiitsministri 6. aprilli 2010. aasta käskkirjast nr 42 „Vanglate erakorralistest sündmustest teavitamise kord“. </w:t>
      </w:r>
      <w:r w:rsidR="00961D9E">
        <w:rPr>
          <w:rFonts w:ascii="Times New Roman" w:hAnsi="Times New Roman" w:cs="Times New Roman"/>
          <w:sz w:val="24"/>
          <w:szCs w:val="24"/>
        </w:rPr>
        <w:t xml:space="preserve">Kaitseministeeriumi valitsemisala asutustele, kellel on sõjaväerelvad, </w:t>
      </w:r>
      <w:r w:rsidR="00961D9E" w:rsidRPr="0025781D">
        <w:rPr>
          <w:rFonts w:ascii="Times New Roman" w:hAnsi="Times New Roman" w:cs="Times New Roman"/>
          <w:sz w:val="24"/>
          <w:szCs w:val="24"/>
        </w:rPr>
        <w:t>kohaldub kaitseministri 9. juuli 2018. aasta määrus nr 9 „</w:t>
      </w:r>
      <w:hyperlink r:id="rId22" w:history="1">
        <w:r w:rsidR="00961D9E" w:rsidRPr="0025781D">
          <w:rPr>
            <w:rFonts w:ascii="Times New Roman" w:hAnsi="Times New Roman" w:cs="Times New Roman"/>
            <w:color w:val="0000FF"/>
            <w:sz w:val="24"/>
            <w:szCs w:val="24"/>
            <w:u w:val="single"/>
          </w:rPr>
          <w:t>Sõjaväerelvade, nende laskemoona ja lahingumoona käitlemise ning üleandmise kord</w:t>
        </w:r>
      </w:hyperlink>
      <w:r w:rsidR="00961D9E" w:rsidRPr="0025781D">
        <w:rPr>
          <w:rFonts w:ascii="Times New Roman" w:hAnsi="Times New Roman" w:cs="Times New Roman"/>
          <w:sz w:val="24"/>
          <w:szCs w:val="24"/>
        </w:rPr>
        <w:t xml:space="preserve">“. </w:t>
      </w:r>
    </w:p>
    <w:p w14:paraId="04C411A0" w14:textId="77777777" w:rsidR="00547B2C" w:rsidRPr="0025781D" w:rsidRDefault="00547B2C" w:rsidP="00825CA8">
      <w:pPr>
        <w:spacing w:after="0" w:line="240" w:lineRule="auto"/>
        <w:jc w:val="both"/>
        <w:rPr>
          <w:rFonts w:ascii="Times New Roman" w:hAnsi="Times New Roman" w:cs="Times New Roman"/>
          <w:sz w:val="24"/>
          <w:szCs w:val="24"/>
        </w:rPr>
      </w:pPr>
    </w:p>
    <w:p w14:paraId="047E3F00" w14:textId="4E5C8A5E" w:rsidR="001331AD" w:rsidRPr="0025781D" w:rsidRDefault="0077795A" w:rsidP="00825CA8">
      <w:pPr>
        <w:spacing w:after="0" w:line="240" w:lineRule="auto"/>
        <w:jc w:val="both"/>
        <w:rPr>
          <w:rFonts w:ascii="Times New Roman" w:hAnsi="Times New Roman" w:cs="Times New Roman"/>
          <w:b/>
          <w:sz w:val="26"/>
          <w:szCs w:val="26"/>
        </w:rPr>
      </w:pPr>
      <w:r w:rsidRPr="0025781D">
        <w:rPr>
          <w:rFonts w:ascii="Times New Roman" w:hAnsi="Times New Roman" w:cs="Times New Roman"/>
          <w:b/>
          <w:sz w:val="26"/>
          <w:szCs w:val="26"/>
        </w:rPr>
        <w:t>3</w:t>
      </w:r>
      <w:r w:rsidR="001331AD" w:rsidRPr="0025781D">
        <w:rPr>
          <w:rFonts w:ascii="Times New Roman" w:hAnsi="Times New Roman" w:cs="Times New Roman"/>
          <w:b/>
          <w:sz w:val="26"/>
          <w:szCs w:val="26"/>
        </w:rPr>
        <w:t>. Eelnõu vastavus Euroopa Liidu õigusele</w:t>
      </w:r>
    </w:p>
    <w:p w14:paraId="7A4388E9" w14:textId="77777777" w:rsidR="001331AD" w:rsidRPr="0025781D" w:rsidRDefault="001331AD" w:rsidP="00825CA8">
      <w:pPr>
        <w:spacing w:after="0" w:line="240" w:lineRule="auto"/>
        <w:jc w:val="both"/>
        <w:rPr>
          <w:rFonts w:ascii="Times New Roman" w:hAnsi="Times New Roman" w:cs="Times New Roman"/>
          <w:sz w:val="24"/>
          <w:szCs w:val="24"/>
        </w:rPr>
      </w:pPr>
    </w:p>
    <w:p w14:paraId="4C1B58B8" w14:textId="7FA75254" w:rsidR="0036547F" w:rsidRPr="0025781D" w:rsidRDefault="0036547F" w:rsidP="00825CA8">
      <w:pPr>
        <w:autoSpaceDE w:val="0"/>
        <w:autoSpaceDN w:val="0"/>
        <w:adjustRightInd w:val="0"/>
        <w:spacing w:after="0" w:line="240" w:lineRule="auto"/>
        <w:jc w:val="both"/>
        <w:rPr>
          <w:rFonts w:ascii="Times New Roman" w:hAnsi="Times New Roman" w:cs="Times New Roman"/>
          <w:sz w:val="24"/>
          <w:szCs w:val="24"/>
        </w:rPr>
      </w:pPr>
      <w:r w:rsidRPr="0025781D">
        <w:rPr>
          <w:rFonts w:ascii="Times New Roman" w:hAnsi="Times New Roman" w:cs="Times New Roman"/>
          <w:sz w:val="24"/>
          <w:szCs w:val="24"/>
        </w:rPr>
        <w:t xml:space="preserve">Eelnõu ei ole otseselt seotud EL-i õiguse rakendamisega. Eelnõul on aga puutumus EL-i õigusega, sest tulirelvade käitlemine, sealhulgas kohustus pidada elektroonilist tsentraliseeritud või detsentraliseeritud andmekogumissüsteemi, mis tagab volitatud asutustele juurdepääsu andmekogumissüsteemidele, kuhu kantakse vajalik teave iga tulirelva ja selle omaniku kohta, on reguleeritud </w:t>
      </w:r>
      <w:r w:rsidRPr="0025781D">
        <w:rPr>
          <w:rFonts w:ascii="Times New Roman" w:hAnsi="Times New Roman" w:cs="Times New Roman"/>
          <w:iCs/>
          <w:sz w:val="24"/>
          <w:szCs w:val="24"/>
        </w:rPr>
        <w:t>Euroopa Parlamendi ja nõukogu direktiivis (EL) 2021/555 relvade omandamise ja valduse kontrolli kohta</w:t>
      </w:r>
      <w:r w:rsidRPr="0025781D">
        <w:rPr>
          <w:rFonts w:ascii="Times New Roman" w:hAnsi="Times New Roman" w:cs="Times New Roman"/>
          <w:sz w:val="24"/>
          <w:szCs w:val="24"/>
        </w:rPr>
        <w:t>.</w:t>
      </w:r>
      <w:r w:rsidR="00546B98" w:rsidRPr="0025781D">
        <w:rPr>
          <w:rFonts w:ascii="Times New Roman" w:hAnsi="Times New Roman" w:cs="Times New Roman"/>
          <w:sz w:val="24"/>
          <w:szCs w:val="24"/>
        </w:rPr>
        <w:t xml:space="preserve"> </w:t>
      </w:r>
      <w:r w:rsidR="00B64A44" w:rsidRPr="0025781D">
        <w:rPr>
          <w:rFonts w:ascii="Times New Roman" w:hAnsi="Times New Roman" w:cs="Times New Roman"/>
          <w:sz w:val="24"/>
          <w:szCs w:val="24"/>
        </w:rPr>
        <w:t>Direktiivi artikli 13 lõike 1 kohaselt tuleb laskemoona omandamise ja valdamise suhtes kohaldada sama korda, mida nende tulirelvade suhtes, millele laskemoon mõeldud on.</w:t>
      </w:r>
      <w:r w:rsidR="00D8130E">
        <w:rPr>
          <w:rFonts w:ascii="Times New Roman" w:hAnsi="Times New Roman" w:cs="Times New Roman"/>
          <w:sz w:val="24"/>
          <w:szCs w:val="24"/>
        </w:rPr>
        <w:t xml:space="preserve"> Samuti reguleerib direktiiv </w:t>
      </w:r>
      <w:r w:rsidR="00D8130E" w:rsidRPr="0025781D">
        <w:rPr>
          <w:rFonts w:ascii="Times New Roman" w:hAnsi="Times New Roman" w:cs="Times New Roman"/>
          <w:iCs/>
          <w:sz w:val="24"/>
          <w:szCs w:val="24"/>
        </w:rPr>
        <w:t>(EL) 2021/555</w:t>
      </w:r>
      <w:r w:rsidR="00D8130E">
        <w:rPr>
          <w:rFonts w:ascii="Times New Roman" w:hAnsi="Times New Roman" w:cs="Times New Roman"/>
          <w:iCs/>
          <w:sz w:val="24"/>
          <w:szCs w:val="24"/>
        </w:rPr>
        <w:t xml:space="preserve"> relvade ja laskemoona EL-is edasitoimetamist, sealhulgas selleks vajalike lubade, deklaratsioonide ja EL-i tulirelvapassiga seonduvat. Eelnõuga tagatakse Eesti õiguse vastavus direktiivi nõuetele.</w:t>
      </w:r>
    </w:p>
    <w:p w14:paraId="17F0D679" w14:textId="77777777" w:rsidR="00200D7E" w:rsidRPr="0025781D" w:rsidRDefault="00200D7E" w:rsidP="00825CA8">
      <w:pPr>
        <w:autoSpaceDE w:val="0"/>
        <w:autoSpaceDN w:val="0"/>
        <w:adjustRightInd w:val="0"/>
        <w:spacing w:after="0" w:line="240" w:lineRule="auto"/>
        <w:jc w:val="both"/>
        <w:rPr>
          <w:rFonts w:ascii="Times New Roman" w:hAnsi="Times New Roman" w:cs="Times New Roman"/>
          <w:sz w:val="24"/>
          <w:szCs w:val="24"/>
        </w:rPr>
      </w:pPr>
    </w:p>
    <w:p w14:paraId="479BE2ED" w14:textId="1EC48936" w:rsidR="0036547F" w:rsidRPr="0025781D" w:rsidRDefault="0036547F" w:rsidP="00825CA8">
      <w:pPr>
        <w:autoSpaceDE w:val="0"/>
        <w:autoSpaceDN w:val="0"/>
        <w:spacing w:after="0" w:line="240" w:lineRule="auto"/>
        <w:jc w:val="both"/>
        <w:rPr>
          <w:rFonts w:ascii="Times New Roman" w:eastAsia="Times New Roman" w:hAnsi="Times New Roman" w:cs="Times New Roman"/>
          <w:sz w:val="24"/>
          <w:szCs w:val="24"/>
          <w:lang w:eastAsia="et-EE"/>
        </w:rPr>
      </w:pPr>
      <w:r w:rsidRPr="0025781D">
        <w:rPr>
          <w:rFonts w:ascii="Times New Roman" w:eastAsia="Times New Roman" w:hAnsi="Times New Roman" w:cs="Times New Roman"/>
          <w:sz w:val="24"/>
          <w:szCs w:val="24"/>
          <w:lang w:eastAsia="et-EE"/>
        </w:rPr>
        <w:lastRenderedPageBreak/>
        <w:t>Eelnõu on kooskõlas isikuandmete kaitse üldmäärusega, aidates tagada selle artiklis 5 sätestatud isikuandmete töötlemise põhimõtete järgimist.</w:t>
      </w:r>
    </w:p>
    <w:p w14:paraId="6A3AE687" w14:textId="77777777" w:rsidR="001331AD" w:rsidRPr="0025781D" w:rsidRDefault="001331AD" w:rsidP="00825CA8">
      <w:pPr>
        <w:spacing w:after="0" w:line="240" w:lineRule="auto"/>
        <w:jc w:val="both"/>
        <w:rPr>
          <w:rFonts w:ascii="Times New Roman" w:hAnsi="Times New Roman" w:cs="Times New Roman"/>
          <w:sz w:val="24"/>
          <w:szCs w:val="24"/>
        </w:rPr>
      </w:pPr>
    </w:p>
    <w:p w14:paraId="70AAA726" w14:textId="7910A4B8" w:rsidR="001331AD" w:rsidRPr="0025781D" w:rsidRDefault="0077795A" w:rsidP="00825CA8">
      <w:pPr>
        <w:keepNext/>
        <w:spacing w:after="0" w:line="240" w:lineRule="auto"/>
        <w:jc w:val="both"/>
        <w:rPr>
          <w:rFonts w:ascii="Times New Roman" w:hAnsi="Times New Roman" w:cs="Times New Roman"/>
          <w:b/>
          <w:sz w:val="26"/>
          <w:szCs w:val="26"/>
        </w:rPr>
      </w:pPr>
      <w:r w:rsidRPr="0025781D">
        <w:rPr>
          <w:rFonts w:ascii="Times New Roman" w:hAnsi="Times New Roman" w:cs="Times New Roman"/>
          <w:b/>
          <w:sz w:val="26"/>
          <w:szCs w:val="26"/>
        </w:rPr>
        <w:t>4</w:t>
      </w:r>
      <w:r w:rsidR="001331AD" w:rsidRPr="0025781D">
        <w:rPr>
          <w:rFonts w:ascii="Times New Roman" w:hAnsi="Times New Roman" w:cs="Times New Roman"/>
          <w:b/>
          <w:sz w:val="26"/>
          <w:szCs w:val="26"/>
        </w:rPr>
        <w:t>. Määruse mõjud</w:t>
      </w:r>
    </w:p>
    <w:p w14:paraId="5DDB6266" w14:textId="77777777" w:rsidR="001331AD" w:rsidRPr="0025781D" w:rsidRDefault="001331AD" w:rsidP="0077795A">
      <w:pPr>
        <w:spacing w:after="0" w:line="240" w:lineRule="auto"/>
        <w:rPr>
          <w:rFonts w:ascii="Times New Roman" w:hAnsi="Times New Roman" w:cs="Times New Roman"/>
          <w:sz w:val="24"/>
          <w:szCs w:val="24"/>
        </w:rPr>
      </w:pPr>
    </w:p>
    <w:p w14:paraId="2A64BD2A" w14:textId="685DE8DB" w:rsidR="0099195F" w:rsidRPr="0025781D" w:rsidRDefault="0099195F" w:rsidP="0099195F">
      <w:pPr>
        <w:spacing w:after="0" w:line="240" w:lineRule="auto"/>
        <w:jc w:val="both"/>
        <w:rPr>
          <w:rFonts w:ascii="Times New Roman" w:hAnsi="Times New Roman" w:cs="Times New Roman"/>
          <w:b/>
          <w:bCs/>
          <w:sz w:val="24"/>
          <w:szCs w:val="24"/>
        </w:rPr>
      </w:pPr>
      <w:r w:rsidRPr="0025781D">
        <w:rPr>
          <w:rFonts w:ascii="Times New Roman" w:hAnsi="Times New Roman" w:cs="Times New Roman"/>
          <w:b/>
          <w:bCs/>
          <w:sz w:val="24"/>
          <w:szCs w:val="24"/>
        </w:rPr>
        <w:t>4.</w:t>
      </w:r>
      <w:r w:rsidR="00724C07">
        <w:rPr>
          <w:rFonts w:ascii="Times New Roman" w:hAnsi="Times New Roman" w:cs="Times New Roman"/>
          <w:b/>
          <w:bCs/>
          <w:sz w:val="24"/>
          <w:szCs w:val="24"/>
        </w:rPr>
        <w:t>1</w:t>
      </w:r>
      <w:r w:rsidRPr="0025781D">
        <w:rPr>
          <w:rFonts w:ascii="Times New Roman" w:hAnsi="Times New Roman" w:cs="Times New Roman"/>
          <w:b/>
          <w:bCs/>
          <w:sz w:val="24"/>
          <w:szCs w:val="24"/>
        </w:rPr>
        <w:t>. Määruse nr 1</w:t>
      </w:r>
      <w:r>
        <w:rPr>
          <w:rFonts w:ascii="Times New Roman" w:hAnsi="Times New Roman" w:cs="Times New Roman"/>
          <w:b/>
          <w:bCs/>
          <w:sz w:val="24"/>
          <w:szCs w:val="24"/>
        </w:rPr>
        <w:t>2</w:t>
      </w:r>
      <w:r w:rsidRPr="0025781D">
        <w:rPr>
          <w:rFonts w:ascii="Times New Roman" w:hAnsi="Times New Roman" w:cs="Times New Roman"/>
          <w:b/>
          <w:bCs/>
          <w:sz w:val="24"/>
          <w:szCs w:val="24"/>
        </w:rPr>
        <w:t xml:space="preserve"> mõju</w:t>
      </w:r>
    </w:p>
    <w:p w14:paraId="75B9CE18" w14:textId="77777777" w:rsidR="0099195F" w:rsidRPr="0025781D" w:rsidRDefault="0099195F" w:rsidP="0099195F">
      <w:pPr>
        <w:spacing w:after="0" w:line="240" w:lineRule="auto"/>
        <w:jc w:val="both"/>
        <w:rPr>
          <w:rFonts w:ascii="Times New Roman" w:hAnsi="Times New Roman" w:cs="Times New Roman"/>
          <w:sz w:val="24"/>
          <w:szCs w:val="24"/>
        </w:rPr>
      </w:pPr>
    </w:p>
    <w:p w14:paraId="742466C0" w14:textId="77777777" w:rsidR="0099195F" w:rsidRPr="0025781D" w:rsidRDefault="0099195F" w:rsidP="0099195F">
      <w:pPr>
        <w:spacing w:after="0" w:line="240" w:lineRule="auto"/>
        <w:jc w:val="both"/>
        <w:rPr>
          <w:rFonts w:ascii="Times New Roman" w:hAnsi="Times New Roman" w:cs="Times New Roman"/>
          <w:b/>
          <w:bCs/>
          <w:sz w:val="24"/>
          <w:szCs w:val="24"/>
          <w:u w:val="single"/>
        </w:rPr>
      </w:pPr>
      <w:r w:rsidRPr="0025781D">
        <w:rPr>
          <w:rFonts w:ascii="Times New Roman" w:hAnsi="Times New Roman" w:cs="Times New Roman"/>
          <w:b/>
          <w:bCs/>
          <w:sz w:val="24"/>
          <w:szCs w:val="24"/>
          <w:u w:val="single"/>
        </w:rPr>
        <w:t>Mõju riigiasutuste ja kohaliku omavalitsuse asutuste korraldusele</w:t>
      </w:r>
    </w:p>
    <w:p w14:paraId="3386D3A7" w14:textId="77777777" w:rsidR="0099195F" w:rsidRPr="0025781D" w:rsidRDefault="0099195F" w:rsidP="0099195F">
      <w:pPr>
        <w:spacing w:after="0" w:line="240" w:lineRule="auto"/>
        <w:jc w:val="both"/>
        <w:rPr>
          <w:rFonts w:ascii="Times New Roman" w:hAnsi="Times New Roman" w:cs="Times New Roman"/>
          <w:sz w:val="24"/>
          <w:szCs w:val="24"/>
        </w:rPr>
      </w:pPr>
    </w:p>
    <w:p w14:paraId="567289E7" w14:textId="25556DEE" w:rsidR="0099195F" w:rsidRPr="0025781D" w:rsidRDefault="0099195F" w:rsidP="0099195F">
      <w:pPr>
        <w:spacing w:after="0" w:line="240" w:lineRule="auto"/>
        <w:jc w:val="both"/>
        <w:rPr>
          <w:rFonts w:ascii="Times New Roman" w:hAnsi="Times New Roman" w:cs="Times New Roman"/>
          <w:sz w:val="24"/>
          <w:szCs w:val="24"/>
        </w:rPr>
      </w:pPr>
      <w:r w:rsidRPr="0025781D">
        <w:rPr>
          <w:rFonts w:ascii="Times New Roman" w:hAnsi="Times New Roman" w:cs="Times New Roman"/>
          <w:sz w:val="24"/>
          <w:szCs w:val="24"/>
          <w:u w:val="single"/>
        </w:rPr>
        <w:t>Mõju sihtrühm I</w:t>
      </w:r>
      <w:r w:rsidRPr="0025781D">
        <w:rPr>
          <w:rFonts w:ascii="Times New Roman" w:hAnsi="Times New Roman" w:cs="Times New Roman"/>
          <w:sz w:val="24"/>
          <w:szCs w:val="24"/>
        </w:rPr>
        <w:t xml:space="preserve">: </w:t>
      </w:r>
      <w:commentRangeStart w:id="5"/>
      <w:r w:rsidRPr="0025781D">
        <w:rPr>
          <w:rFonts w:ascii="Times New Roman" w:hAnsi="Times New Roman" w:cs="Times New Roman"/>
          <w:sz w:val="24"/>
          <w:szCs w:val="24"/>
        </w:rPr>
        <w:t xml:space="preserve">need avalikku võimu teostavad valitsusasutused, </w:t>
      </w:r>
      <w:r w:rsidR="00816A7B" w:rsidRPr="0025781D">
        <w:rPr>
          <w:rFonts w:ascii="Times New Roman" w:hAnsi="Times New Roman" w:cs="Times New Roman"/>
          <w:sz w:val="24"/>
          <w:szCs w:val="24"/>
        </w:rPr>
        <w:t>kellel on teenistusrelvi</w:t>
      </w:r>
      <w:r w:rsidR="00816A7B">
        <w:rPr>
          <w:rFonts w:ascii="Times New Roman" w:hAnsi="Times New Roman" w:cs="Times New Roman"/>
          <w:sz w:val="24"/>
          <w:szCs w:val="24"/>
        </w:rPr>
        <w:t xml:space="preserve"> ja </w:t>
      </w:r>
      <w:r w:rsidRPr="0025781D">
        <w:rPr>
          <w:rFonts w:ascii="Times New Roman" w:hAnsi="Times New Roman" w:cs="Times New Roman"/>
          <w:sz w:val="24"/>
          <w:szCs w:val="24"/>
        </w:rPr>
        <w:t>sisekaitseline rakenduskõrgkool</w:t>
      </w:r>
      <w:commentRangeEnd w:id="5"/>
      <w:r w:rsidR="00561008">
        <w:rPr>
          <w:rStyle w:val="Kommentaariviide"/>
        </w:rPr>
        <w:commentReference w:id="5"/>
      </w:r>
      <w:r w:rsidR="0033561B">
        <w:rPr>
          <w:rFonts w:ascii="Times New Roman" w:hAnsi="Times New Roman" w:cs="Times New Roman"/>
          <w:sz w:val="24"/>
          <w:szCs w:val="24"/>
        </w:rPr>
        <w:t>.</w:t>
      </w:r>
    </w:p>
    <w:p w14:paraId="032153C4" w14:textId="77777777" w:rsidR="0099195F" w:rsidRPr="0025781D" w:rsidRDefault="0099195F" w:rsidP="0099195F">
      <w:pPr>
        <w:spacing w:after="0" w:line="240" w:lineRule="auto"/>
        <w:jc w:val="both"/>
        <w:rPr>
          <w:rFonts w:ascii="Times New Roman" w:hAnsi="Times New Roman" w:cs="Times New Roman"/>
          <w:sz w:val="24"/>
          <w:szCs w:val="24"/>
        </w:rPr>
      </w:pPr>
    </w:p>
    <w:p w14:paraId="30972872" w14:textId="5175A2C5" w:rsidR="0099195F" w:rsidRPr="0025781D" w:rsidRDefault="0099195F" w:rsidP="0099195F">
      <w:pPr>
        <w:spacing w:after="0" w:line="240" w:lineRule="auto"/>
        <w:jc w:val="both"/>
        <w:rPr>
          <w:rFonts w:ascii="Times New Roman" w:hAnsi="Times New Roman" w:cs="Times New Roman"/>
          <w:sz w:val="24"/>
          <w:szCs w:val="24"/>
        </w:rPr>
      </w:pPr>
      <w:r w:rsidRPr="0025781D">
        <w:rPr>
          <w:rFonts w:ascii="Times New Roman" w:hAnsi="Times New Roman" w:cs="Times New Roman"/>
          <w:sz w:val="24"/>
          <w:szCs w:val="24"/>
          <w:u w:val="single"/>
        </w:rPr>
        <w:t>Mõju sihtrühm II</w:t>
      </w:r>
      <w:r w:rsidRPr="0025781D">
        <w:rPr>
          <w:rFonts w:ascii="Times New Roman" w:hAnsi="Times New Roman" w:cs="Times New Roman"/>
          <w:sz w:val="24"/>
          <w:szCs w:val="24"/>
        </w:rPr>
        <w:t xml:space="preserve">: </w:t>
      </w:r>
      <w:r>
        <w:rPr>
          <w:rFonts w:ascii="Times New Roman" w:hAnsi="Times New Roman" w:cs="Times New Roman"/>
          <w:sz w:val="24"/>
          <w:szCs w:val="24"/>
        </w:rPr>
        <w:t xml:space="preserve">Justiitsministeerium, </w:t>
      </w:r>
      <w:r w:rsidRPr="0025781D">
        <w:rPr>
          <w:rFonts w:ascii="Times New Roman" w:hAnsi="Times New Roman" w:cs="Times New Roman"/>
          <w:sz w:val="24"/>
          <w:szCs w:val="24"/>
        </w:rPr>
        <w:t>Kliimaministeerium, Rahandusministeerium ja Siseministeerium</w:t>
      </w:r>
      <w:r w:rsidR="003D6F12">
        <w:rPr>
          <w:rFonts w:ascii="Times New Roman" w:hAnsi="Times New Roman" w:cs="Times New Roman"/>
          <w:sz w:val="24"/>
          <w:szCs w:val="24"/>
        </w:rPr>
        <w:t>.</w:t>
      </w:r>
    </w:p>
    <w:p w14:paraId="31F777A2" w14:textId="77777777" w:rsidR="0099195F" w:rsidRPr="0025781D" w:rsidRDefault="0099195F" w:rsidP="0099195F">
      <w:pPr>
        <w:spacing w:after="0" w:line="240" w:lineRule="auto"/>
        <w:jc w:val="both"/>
        <w:rPr>
          <w:rFonts w:ascii="Times New Roman" w:hAnsi="Times New Roman" w:cs="Times New Roman"/>
          <w:sz w:val="24"/>
          <w:szCs w:val="24"/>
        </w:rPr>
      </w:pPr>
    </w:p>
    <w:p w14:paraId="7DB540A3" w14:textId="77777777" w:rsidR="0099195F" w:rsidRPr="0025781D" w:rsidRDefault="0099195F" w:rsidP="0099195F">
      <w:pPr>
        <w:spacing w:after="0" w:line="240" w:lineRule="auto"/>
        <w:jc w:val="both"/>
        <w:rPr>
          <w:rFonts w:ascii="Times New Roman" w:hAnsi="Times New Roman" w:cs="Times New Roman"/>
          <w:sz w:val="24"/>
          <w:szCs w:val="24"/>
        </w:rPr>
      </w:pPr>
      <w:r w:rsidRPr="0025781D">
        <w:rPr>
          <w:rFonts w:ascii="Times New Roman" w:hAnsi="Times New Roman" w:cs="Times New Roman"/>
          <w:sz w:val="24"/>
          <w:szCs w:val="24"/>
        </w:rPr>
        <w:t>Teenistuslikku järelevalvet teenistusrelvade käitlemise üle teostavad oma valitsemisalas järgmised asutused:</w:t>
      </w:r>
    </w:p>
    <w:p w14:paraId="2D7DB5A9" w14:textId="77777777" w:rsidR="0099195F" w:rsidRPr="0025781D" w:rsidRDefault="0099195F" w:rsidP="0099195F">
      <w:pPr>
        <w:spacing w:after="0" w:line="240" w:lineRule="auto"/>
        <w:jc w:val="both"/>
        <w:rPr>
          <w:rFonts w:ascii="Times New Roman" w:hAnsi="Times New Roman" w:cs="Times New Roman"/>
          <w:sz w:val="24"/>
          <w:szCs w:val="24"/>
        </w:rPr>
      </w:pPr>
      <w:r w:rsidRPr="0025781D">
        <w:rPr>
          <w:rFonts w:ascii="Times New Roman" w:hAnsi="Times New Roman" w:cs="Times New Roman"/>
          <w:sz w:val="24"/>
          <w:szCs w:val="24"/>
        </w:rPr>
        <w:t>1) Justiitsministeerium;</w:t>
      </w:r>
      <w:r w:rsidRPr="0025781D">
        <w:rPr>
          <w:rFonts w:ascii="Times New Roman" w:hAnsi="Times New Roman" w:cs="Times New Roman"/>
          <w:sz w:val="24"/>
          <w:szCs w:val="24"/>
        </w:rPr>
        <w:br/>
        <w:t>2) Kliimaministeerium;</w:t>
      </w:r>
      <w:r w:rsidRPr="0025781D">
        <w:rPr>
          <w:rFonts w:ascii="Times New Roman" w:hAnsi="Times New Roman" w:cs="Times New Roman"/>
          <w:sz w:val="24"/>
          <w:szCs w:val="24"/>
        </w:rPr>
        <w:br/>
        <w:t>3) Rahandusministeerium;</w:t>
      </w:r>
      <w:r w:rsidRPr="0025781D">
        <w:rPr>
          <w:rFonts w:ascii="Times New Roman" w:hAnsi="Times New Roman" w:cs="Times New Roman"/>
          <w:sz w:val="24"/>
          <w:szCs w:val="24"/>
        </w:rPr>
        <w:br/>
        <w:t>4) Siseministeerium.</w:t>
      </w:r>
    </w:p>
    <w:p w14:paraId="4AAEE564" w14:textId="77777777" w:rsidR="0099195F" w:rsidRPr="0025781D" w:rsidRDefault="0099195F" w:rsidP="0099195F">
      <w:pPr>
        <w:spacing w:after="0" w:line="240" w:lineRule="auto"/>
        <w:jc w:val="both"/>
        <w:rPr>
          <w:rFonts w:ascii="Times New Roman" w:hAnsi="Times New Roman" w:cs="Times New Roman"/>
          <w:sz w:val="24"/>
          <w:szCs w:val="24"/>
        </w:rPr>
      </w:pPr>
    </w:p>
    <w:p w14:paraId="32A314BB" w14:textId="1F2D03F8" w:rsidR="0099195F" w:rsidRPr="0025781D" w:rsidRDefault="0099195F" w:rsidP="0099195F">
      <w:pPr>
        <w:spacing w:after="0" w:line="240" w:lineRule="auto"/>
        <w:jc w:val="both"/>
        <w:rPr>
          <w:rFonts w:ascii="Times New Roman" w:hAnsi="Times New Roman" w:cs="Times New Roman"/>
          <w:sz w:val="24"/>
          <w:szCs w:val="24"/>
        </w:rPr>
      </w:pPr>
      <w:r w:rsidRPr="0025781D">
        <w:rPr>
          <w:rFonts w:ascii="Times New Roman" w:hAnsi="Times New Roman" w:cs="Times New Roman"/>
          <w:sz w:val="24"/>
          <w:szCs w:val="24"/>
        </w:rPr>
        <w:t>Eelnõuga kavandatavad muudatused ei puuduta Kaitseministeeriumi, kelle valitsemisala asutustel on sõjaväerelvad ja neile ei kohaldata määrust nr 1</w:t>
      </w:r>
      <w:r>
        <w:rPr>
          <w:rFonts w:ascii="Times New Roman" w:hAnsi="Times New Roman" w:cs="Times New Roman"/>
          <w:sz w:val="24"/>
          <w:szCs w:val="24"/>
        </w:rPr>
        <w:t>2</w:t>
      </w:r>
      <w:r w:rsidRPr="0025781D">
        <w:rPr>
          <w:rFonts w:ascii="Times New Roman" w:hAnsi="Times New Roman" w:cs="Times New Roman"/>
          <w:sz w:val="24"/>
          <w:szCs w:val="24"/>
        </w:rPr>
        <w:t xml:space="preserve">. Neile kohaldub kaitseministri </w:t>
      </w:r>
      <w:r>
        <w:rPr>
          <w:rFonts w:ascii="Times New Roman" w:hAnsi="Times New Roman" w:cs="Times New Roman"/>
          <w:sz w:val="24"/>
          <w:szCs w:val="24"/>
        </w:rPr>
        <w:t>28</w:t>
      </w:r>
      <w:r w:rsidRPr="0025781D">
        <w:rPr>
          <w:rFonts w:ascii="Times New Roman" w:hAnsi="Times New Roman" w:cs="Times New Roman"/>
          <w:sz w:val="24"/>
          <w:szCs w:val="24"/>
        </w:rPr>
        <w:t xml:space="preserve">. </w:t>
      </w:r>
      <w:r>
        <w:rPr>
          <w:rFonts w:ascii="Times New Roman" w:hAnsi="Times New Roman" w:cs="Times New Roman"/>
          <w:sz w:val="24"/>
          <w:szCs w:val="24"/>
        </w:rPr>
        <w:t>detsembri</w:t>
      </w:r>
      <w:r w:rsidRPr="0025781D">
        <w:rPr>
          <w:rFonts w:ascii="Times New Roman" w:hAnsi="Times New Roman" w:cs="Times New Roman"/>
          <w:sz w:val="24"/>
          <w:szCs w:val="24"/>
        </w:rPr>
        <w:t xml:space="preserve"> 201</w:t>
      </w:r>
      <w:r>
        <w:rPr>
          <w:rFonts w:ascii="Times New Roman" w:hAnsi="Times New Roman" w:cs="Times New Roman"/>
          <w:sz w:val="24"/>
          <w:szCs w:val="24"/>
        </w:rPr>
        <w:t>0</w:t>
      </w:r>
      <w:r w:rsidRPr="0025781D">
        <w:rPr>
          <w:rFonts w:ascii="Times New Roman" w:hAnsi="Times New Roman" w:cs="Times New Roman"/>
          <w:sz w:val="24"/>
          <w:szCs w:val="24"/>
        </w:rPr>
        <w:t xml:space="preserve">. aasta määrus nr </w:t>
      </w:r>
      <w:r>
        <w:rPr>
          <w:rFonts w:ascii="Times New Roman" w:hAnsi="Times New Roman" w:cs="Times New Roman"/>
          <w:sz w:val="24"/>
          <w:szCs w:val="24"/>
        </w:rPr>
        <w:t>26</w:t>
      </w:r>
      <w:r w:rsidRPr="0025781D">
        <w:rPr>
          <w:rFonts w:ascii="Times New Roman" w:hAnsi="Times New Roman" w:cs="Times New Roman"/>
          <w:sz w:val="24"/>
          <w:szCs w:val="24"/>
        </w:rPr>
        <w:t xml:space="preserve"> „</w:t>
      </w:r>
      <w:hyperlink r:id="rId23" w:history="1">
        <w:r w:rsidRPr="008B6C56">
          <w:rPr>
            <w:rStyle w:val="Hperlink"/>
            <w:rFonts w:ascii="Times New Roman" w:hAnsi="Times New Roman" w:cs="Times New Roman"/>
            <w:sz w:val="24"/>
            <w:szCs w:val="24"/>
          </w:rPr>
          <w:t>Kaitseväe ja Kaitseliidu harjutusväljale ja lasketiirule esitatavad nõuded ja kasutamise kord</w:t>
        </w:r>
      </w:hyperlink>
      <w:r w:rsidRPr="0025781D">
        <w:rPr>
          <w:rFonts w:ascii="Times New Roman" w:hAnsi="Times New Roman" w:cs="Times New Roman"/>
          <w:sz w:val="24"/>
          <w:szCs w:val="24"/>
        </w:rPr>
        <w:t xml:space="preserve">“. </w:t>
      </w:r>
    </w:p>
    <w:p w14:paraId="355F16E3" w14:textId="77777777" w:rsidR="0099195F" w:rsidRPr="0025781D" w:rsidRDefault="0099195F" w:rsidP="0099195F">
      <w:pPr>
        <w:spacing w:after="0" w:line="240" w:lineRule="auto"/>
        <w:jc w:val="both"/>
        <w:rPr>
          <w:rFonts w:ascii="Times New Roman" w:hAnsi="Times New Roman" w:cs="Times New Roman"/>
          <w:sz w:val="24"/>
          <w:szCs w:val="24"/>
        </w:rPr>
      </w:pPr>
    </w:p>
    <w:p w14:paraId="1BFDCAD9" w14:textId="3B41A201" w:rsidR="0099195F" w:rsidRPr="0025781D" w:rsidRDefault="0099195F" w:rsidP="0099195F">
      <w:pPr>
        <w:spacing w:after="0" w:line="240" w:lineRule="auto"/>
        <w:jc w:val="both"/>
        <w:rPr>
          <w:rFonts w:ascii="Times New Roman" w:hAnsi="Times New Roman" w:cs="Times New Roman"/>
          <w:sz w:val="24"/>
          <w:szCs w:val="24"/>
        </w:rPr>
      </w:pPr>
      <w:r w:rsidRPr="0025781D">
        <w:rPr>
          <w:rFonts w:ascii="Times New Roman" w:hAnsi="Times New Roman" w:cs="Times New Roman"/>
          <w:sz w:val="24"/>
          <w:szCs w:val="24"/>
        </w:rPr>
        <w:t>Mõjutatud sihtrühmade I ja II suurus võrreldes kogu avaliku teenistuse ametnike arvuga</w:t>
      </w:r>
      <w:r w:rsidRPr="0025781D">
        <w:rPr>
          <w:rFonts w:ascii="Times New Roman" w:hAnsi="Times New Roman" w:cs="Times New Roman"/>
          <w:sz w:val="24"/>
          <w:szCs w:val="24"/>
          <w:vertAlign w:val="superscript"/>
        </w:rPr>
        <w:footnoteReference w:id="11"/>
      </w:r>
      <w:r w:rsidRPr="0025781D">
        <w:rPr>
          <w:rFonts w:ascii="Times New Roman" w:hAnsi="Times New Roman" w:cs="Times New Roman"/>
          <w:sz w:val="24"/>
          <w:szCs w:val="24"/>
        </w:rPr>
        <w:t xml:space="preserve"> on väike. Sihtrühmas I on hinnanguliselt kokku kuni </w:t>
      </w:r>
      <w:r>
        <w:rPr>
          <w:rFonts w:ascii="Times New Roman" w:hAnsi="Times New Roman" w:cs="Times New Roman"/>
          <w:sz w:val="24"/>
          <w:szCs w:val="24"/>
        </w:rPr>
        <w:t>3</w:t>
      </w:r>
      <w:r w:rsidRPr="0025781D">
        <w:rPr>
          <w:rFonts w:ascii="Times New Roman" w:hAnsi="Times New Roman" w:cs="Times New Roman"/>
          <w:sz w:val="24"/>
          <w:szCs w:val="24"/>
        </w:rPr>
        <w:t>0 ametnikku ja sihtrühmas II kuni 10 ametnikku</w:t>
      </w:r>
      <w:r>
        <w:rPr>
          <w:rFonts w:ascii="Times New Roman" w:hAnsi="Times New Roman" w:cs="Times New Roman"/>
          <w:sz w:val="24"/>
          <w:szCs w:val="24"/>
        </w:rPr>
        <w:t>, keda kavandatavad muudatused puudutada võivad</w:t>
      </w:r>
      <w:r w:rsidRPr="0025781D">
        <w:rPr>
          <w:rFonts w:ascii="Times New Roman" w:hAnsi="Times New Roman" w:cs="Times New Roman"/>
          <w:sz w:val="24"/>
          <w:szCs w:val="24"/>
        </w:rPr>
        <w:t>.</w:t>
      </w:r>
      <w:r w:rsidR="00BA1CAA">
        <w:rPr>
          <w:rFonts w:ascii="Times New Roman" w:hAnsi="Times New Roman" w:cs="Times New Roman"/>
          <w:sz w:val="24"/>
          <w:szCs w:val="24"/>
        </w:rPr>
        <w:t xml:space="preserve"> </w:t>
      </w:r>
      <w:r w:rsidR="00485C07">
        <w:rPr>
          <w:rFonts w:ascii="Times New Roman" w:hAnsi="Times New Roman" w:cs="Times New Roman"/>
          <w:sz w:val="24"/>
          <w:szCs w:val="24"/>
        </w:rPr>
        <w:t>Sihtrühmas I on n</w:t>
      </w:r>
      <w:r w:rsidR="00BA1CAA">
        <w:rPr>
          <w:rFonts w:ascii="Times New Roman" w:hAnsi="Times New Roman" w:cs="Times New Roman"/>
          <w:sz w:val="24"/>
          <w:szCs w:val="24"/>
        </w:rPr>
        <w:t xml:space="preserve">endeks ametnikud, </w:t>
      </w:r>
      <w:r w:rsidR="00485C07">
        <w:rPr>
          <w:rFonts w:ascii="Times New Roman" w:hAnsi="Times New Roman" w:cs="Times New Roman"/>
          <w:sz w:val="24"/>
          <w:szCs w:val="24"/>
        </w:rPr>
        <w:t xml:space="preserve">kes vastutavad asutuses lasketiirude ja laskepaikade nõuetele vastavuse kontrollimise eest ja sihtrühmas II ametnikud, </w:t>
      </w:r>
      <w:r w:rsidR="00BA1CAA">
        <w:rPr>
          <w:rFonts w:ascii="Times New Roman" w:hAnsi="Times New Roman" w:cs="Times New Roman"/>
          <w:sz w:val="24"/>
          <w:szCs w:val="24"/>
        </w:rPr>
        <w:t>kelle ülesandeks on teostada teenistuslikku järelevalvet</w:t>
      </w:r>
      <w:r w:rsidR="00485C07">
        <w:rPr>
          <w:rFonts w:ascii="Times New Roman" w:hAnsi="Times New Roman" w:cs="Times New Roman"/>
          <w:sz w:val="24"/>
          <w:szCs w:val="24"/>
        </w:rPr>
        <w:t xml:space="preserve"> lasketiirude ja laskepaikade nõuete täitmise </w:t>
      </w:r>
      <w:r w:rsidR="00CE2EB5">
        <w:rPr>
          <w:rFonts w:ascii="Times New Roman" w:hAnsi="Times New Roman" w:cs="Times New Roman"/>
          <w:sz w:val="24"/>
          <w:szCs w:val="24"/>
        </w:rPr>
        <w:t>üle</w:t>
      </w:r>
      <w:r w:rsidR="00485C07">
        <w:rPr>
          <w:rFonts w:ascii="Times New Roman" w:hAnsi="Times New Roman" w:cs="Times New Roman"/>
          <w:sz w:val="24"/>
          <w:szCs w:val="24"/>
        </w:rPr>
        <w:t xml:space="preserve"> oma valitsemisalas</w:t>
      </w:r>
      <w:r w:rsidR="00BA1CAA">
        <w:rPr>
          <w:rFonts w:ascii="Times New Roman" w:hAnsi="Times New Roman" w:cs="Times New Roman"/>
          <w:sz w:val="24"/>
          <w:szCs w:val="24"/>
        </w:rPr>
        <w:t>.</w:t>
      </w:r>
    </w:p>
    <w:p w14:paraId="725BAC23" w14:textId="77777777" w:rsidR="0099195F" w:rsidRPr="0025781D" w:rsidRDefault="0099195F" w:rsidP="0099195F">
      <w:pPr>
        <w:spacing w:after="0" w:line="240" w:lineRule="auto"/>
        <w:jc w:val="both"/>
        <w:rPr>
          <w:rFonts w:ascii="Times New Roman" w:hAnsi="Times New Roman" w:cs="Times New Roman"/>
          <w:sz w:val="24"/>
          <w:szCs w:val="24"/>
        </w:rPr>
      </w:pPr>
    </w:p>
    <w:p w14:paraId="41E7BB97" w14:textId="5D1E9361" w:rsidR="0099195F" w:rsidRPr="0025781D" w:rsidRDefault="0099195F" w:rsidP="0099195F">
      <w:pPr>
        <w:spacing w:after="0" w:line="240" w:lineRule="auto"/>
        <w:jc w:val="both"/>
        <w:rPr>
          <w:rFonts w:ascii="Times New Roman" w:hAnsi="Times New Roman" w:cs="Times New Roman"/>
          <w:sz w:val="24"/>
          <w:szCs w:val="24"/>
        </w:rPr>
      </w:pPr>
      <w:r w:rsidRPr="0025781D">
        <w:rPr>
          <w:rFonts w:ascii="Times New Roman" w:hAnsi="Times New Roman" w:cs="Times New Roman"/>
          <w:sz w:val="24"/>
          <w:szCs w:val="24"/>
        </w:rPr>
        <w:t>Mõju ulatus on sihtrühmale I</w:t>
      </w:r>
      <w:r w:rsidRPr="0025781D" w:rsidDel="00301CAE">
        <w:rPr>
          <w:rFonts w:ascii="Times New Roman" w:hAnsi="Times New Roman" w:cs="Times New Roman"/>
          <w:sz w:val="24"/>
          <w:szCs w:val="24"/>
        </w:rPr>
        <w:t xml:space="preserve"> </w:t>
      </w:r>
      <w:r w:rsidR="00F35678">
        <w:rPr>
          <w:rFonts w:ascii="Times New Roman" w:hAnsi="Times New Roman" w:cs="Times New Roman"/>
          <w:sz w:val="24"/>
          <w:szCs w:val="24"/>
        </w:rPr>
        <w:t>keskmine</w:t>
      </w:r>
      <w:r w:rsidRPr="0025781D">
        <w:rPr>
          <w:rFonts w:ascii="Times New Roman" w:hAnsi="Times New Roman" w:cs="Times New Roman"/>
          <w:sz w:val="24"/>
          <w:szCs w:val="24"/>
        </w:rPr>
        <w:t>, sest võib eeldada, et sihtrühma kui terviku käitumises olulisi muutusi ei toimu</w:t>
      </w:r>
      <w:r w:rsidR="00F35678">
        <w:rPr>
          <w:rFonts w:ascii="Times New Roman" w:hAnsi="Times New Roman" w:cs="Times New Roman"/>
          <w:sz w:val="24"/>
          <w:szCs w:val="24"/>
        </w:rPr>
        <w:t xml:space="preserve">, kuid kehtestada </w:t>
      </w:r>
      <w:r w:rsidR="002E42B6">
        <w:rPr>
          <w:rFonts w:ascii="Times New Roman" w:hAnsi="Times New Roman" w:cs="Times New Roman"/>
          <w:sz w:val="24"/>
          <w:szCs w:val="24"/>
        </w:rPr>
        <w:t xml:space="preserve">tuleb </w:t>
      </w:r>
      <w:r w:rsidR="00F35678">
        <w:rPr>
          <w:rFonts w:ascii="Times New Roman" w:hAnsi="Times New Roman" w:cs="Times New Roman"/>
          <w:sz w:val="24"/>
          <w:szCs w:val="24"/>
        </w:rPr>
        <w:t xml:space="preserve">asutusesisene kord lasketiiru </w:t>
      </w:r>
      <w:r w:rsidR="003848DA">
        <w:rPr>
          <w:rFonts w:ascii="Times New Roman" w:hAnsi="Times New Roman" w:cs="Times New Roman"/>
          <w:sz w:val="24"/>
          <w:szCs w:val="24"/>
        </w:rPr>
        <w:t xml:space="preserve">ja laskepaiga </w:t>
      </w:r>
      <w:r w:rsidR="00F35678">
        <w:rPr>
          <w:rFonts w:ascii="Times New Roman" w:hAnsi="Times New Roman" w:cs="Times New Roman"/>
          <w:sz w:val="24"/>
          <w:szCs w:val="24"/>
        </w:rPr>
        <w:t>ohutusnõuetele vastavuse kontrollimiseks</w:t>
      </w:r>
      <w:r w:rsidRPr="0025781D">
        <w:rPr>
          <w:rFonts w:ascii="Times New Roman" w:hAnsi="Times New Roman" w:cs="Times New Roman"/>
          <w:sz w:val="24"/>
          <w:szCs w:val="24"/>
        </w:rPr>
        <w:t xml:space="preserve">. </w:t>
      </w:r>
    </w:p>
    <w:p w14:paraId="721479E0" w14:textId="77777777" w:rsidR="0099195F" w:rsidRPr="0025781D" w:rsidRDefault="0099195F" w:rsidP="0099195F">
      <w:pPr>
        <w:spacing w:after="0" w:line="240" w:lineRule="auto"/>
        <w:jc w:val="both"/>
        <w:rPr>
          <w:rFonts w:ascii="Times New Roman" w:hAnsi="Times New Roman" w:cs="Times New Roman"/>
          <w:sz w:val="24"/>
          <w:szCs w:val="24"/>
        </w:rPr>
      </w:pPr>
    </w:p>
    <w:p w14:paraId="16948768" w14:textId="6CF2D936" w:rsidR="0099195F" w:rsidRPr="0025781D" w:rsidRDefault="0099195F" w:rsidP="0099195F">
      <w:pPr>
        <w:spacing w:after="0" w:line="240" w:lineRule="auto"/>
        <w:jc w:val="both"/>
        <w:rPr>
          <w:rFonts w:ascii="Times New Roman" w:hAnsi="Times New Roman" w:cs="Times New Roman"/>
          <w:sz w:val="24"/>
          <w:szCs w:val="24"/>
        </w:rPr>
      </w:pPr>
      <w:r w:rsidRPr="0025781D">
        <w:rPr>
          <w:rFonts w:ascii="Times New Roman" w:hAnsi="Times New Roman" w:cs="Times New Roman"/>
          <w:sz w:val="24"/>
          <w:szCs w:val="24"/>
        </w:rPr>
        <w:t>Ebasoovitava mõju kaasnemise risk on väike. Võimalik negatiivne mõju võib olla näiteks sihtrühma töökoormuse mõningane kasv</w:t>
      </w:r>
      <w:r>
        <w:rPr>
          <w:rFonts w:ascii="Times New Roman" w:hAnsi="Times New Roman" w:cs="Times New Roman"/>
          <w:sz w:val="24"/>
          <w:szCs w:val="24"/>
        </w:rPr>
        <w:t>.</w:t>
      </w:r>
      <w:r w:rsidRPr="0025781D">
        <w:rPr>
          <w:rFonts w:ascii="Times New Roman" w:hAnsi="Times New Roman" w:cs="Times New Roman"/>
          <w:sz w:val="24"/>
          <w:szCs w:val="24"/>
        </w:rPr>
        <w:t xml:space="preserve"> Muudatuse järgi peab sihtrühm I </w:t>
      </w:r>
      <w:r>
        <w:rPr>
          <w:rFonts w:ascii="Times New Roman" w:hAnsi="Times New Roman" w:cs="Times New Roman"/>
          <w:sz w:val="24"/>
          <w:szCs w:val="24"/>
        </w:rPr>
        <w:t xml:space="preserve">kehtestama asutuse lasketiiru ja laskepaiga kontrollimise korra, kontrollima edaspidi oma lasketiiru ja laskepaiga vastavust määruse nõuetele vähemalt üks kord aastas ning </w:t>
      </w:r>
      <w:r w:rsidRPr="0025781D">
        <w:rPr>
          <w:rFonts w:ascii="Times New Roman" w:hAnsi="Times New Roman" w:cs="Times New Roman"/>
          <w:sz w:val="24"/>
          <w:szCs w:val="24"/>
        </w:rPr>
        <w:t xml:space="preserve">edastama kontrolli tulemuse sihtrühmale II ehk täpsemalt ministeeriumile, kelle valitsemisalas asutus on. </w:t>
      </w:r>
      <w:r>
        <w:rPr>
          <w:rFonts w:ascii="Times New Roman" w:hAnsi="Times New Roman" w:cs="Times New Roman"/>
          <w:sz w:val="24"/>
          <w:szCs w:val="24"/>
        </w:rPr>
        <w:t xml:space="preserve">Kuigi kehtiv määrus nr 12 ei sätesta teenistusrelvi käitleva asutuse lasketiiru ja laskepaiga nõuetele vastavuse kontrolli, </w:t>
      </w:r>
      <w:r>
        <w:rPr>
          <w:rFonts w:ascii="Times New Roman" w:hAnsi="Times New Roman" w:cs="Times New Roman"/>
          <w:sz w:val="24"/>
          <w:szCs w:val="24"/>
        </w:rPr>
        <w:lastRenderedPageBreak/>
        <w:t xml:space="preserve">ei tähenda see, et sellist kontrolli ametiasutused seni üldse läbi viinud ei ole. </w:t>
      </w:r>
      <w:r w:rsidRPr="0025781D">
        <w:rPr>
          <w:rFonts w:ascii="Times New Roman" w:hAnsi="Times New Roman" w:cs="Times New Roman"/>
          <w:sz w:val="24"/>
          <w:szCs w:val="24"/>
        </w:rPr>
        <w:t xml:space="preserve">Kavandatava muudatusega </w:t>
      </w:r>
      <w:r>
        <w:rPr>
          <w:rFonts w:ascii="Times New Roman" w:hAnsi="Times New Roman" w:cs="Times New Roman"/>
          <w:sz w:val="24"/>
          <w:szCs w:val="24"/>
        </w:rPr>
        <w:t>muutub kontrollimine regulaarseks ja lisandu</w:t>
      </w:r>
      <w:r w:rsidRPr="0025781D">
        <w:rPr>
          <w:rFonts w:ascii="Times New Roman" w:hAnsi="Times New Roman" w:cs="Times New Roman"/>
          <w:sz w:val="24"/>
          <w:szCs w:val="24"/>
        </w:rPr>
        <w:t xml:space="preserve">b </w:t>
      </w:r>
      <w:r>
        <w:rPr>
          <w:rFonts w:ascii="Times New Roman" w:hAnsi="Times New Roman" w:cs="Times New Roman"/>
          <w:sz w:val="24"/>
          <w:szCs w:val="24"/>
        </w:rPr>
        <w:t xml:space="preserve">kohustus edastada </w:t>
      </w:r>
      <w:r w:rsidRPr="0025781D">
        <w:rPr>
          <w:rFonts w:ascii="Times New Roman" w:hAnsi="Times New Roman" w:cs="Times New Roman"/>
          <w:sz w:val="24"/>
          <w:szCs w:val="24"/>
        </w:rPr>
        <w:t>kontrolli tulemus sihtrühmale II</w:t>
      </w:r>
      <w:r>
        <w:rPr>
          <w:rFonts w:ascii="Times New Roman" w:hAnsi="Times New Roman" w:cs="Times New Roman"/>
          <w:sz w:val="24"/>
          <w:szCs w:val="24"/>
        </w:rPr>
        <w:t xml:space="preserve">. Seda </w:t>
      </w:r>
      <w:r w:rsidRPr="0025781D">
        <w:rPr>
          <w:rFonts w:ascii="Times New Roman" w:hAnsi="Times New Roman" w:cs="Times New Roman"/>
          <w:sz w:val="24"/>
          <w:szCs w:val="24"/>
        </w:rPr>
        <w:t>ei saa pidada oluliseks töökoormuse tõusuks.</w:t>
      </w:r>
    </w:p>
    <w:p w14:paraId="5B1B4C2A" w14:textId="77777777" w:rsidR="0099195F" w:rsidRPr="0025781D" w:rsidRDefault="0099195F" w:rsidP="0099195F">
      <w:pPr>
        <w:spacing w:after="0" w:line="240" w:lineRule="auto"/>
        <w:jc w:val="both"/>
        <w:rPr>
          <w:rFonts w:ascii="Times New Roman" w:hAnsi="Times New Roman" w:cs="Times New Roman"/>
          <w:sz w:val="24"/>
          <w:szCs w:val="24"/>
        </w:rPr>
      </w:pPr>
    </w:p>
    <w:p w14:paraId="4145C79E" w14:textId="312534B0" w:rsidR="0099195F" w:rsidRPr="0025781D" w:rsidRDefault="00C742C8" w:rsidP="0099195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Mõju ulatus sihtrühmale II on keskmine. </w:t>
      </w:r>
      <w:r w:rsidR="0099195F" w:rsidRPr="0025781D">
        <w:rPr>
          <w:rFonts w:ascii="Times New Roman" w:hAnsi="Times New Roman" w:cs="Times New Roman"/>
          <w:sz w:val="24"/>
          <w:szCs w:val="24"/>
        </w:rPr>
        <w:t>Sihtrühm II ei ole ilmselt seni oma valitsemisalas teenistusrelvi käitlevatelt asutustelt selliseid ülevaateid saanud ja võib olla vaja töötada välja põhimõtted saadud andmete töötlemiseks, et neid järelevalve eesmärgil tõhusalt kasutada. Siseministeerium on eelnõu ettevalmistamise käigus uurinud ministeeriumide ja asutuste valmisolekut selliselt järelevalve tõhustamiseks ja saanud positiivse tagasiside. Ministeeriumis tuleb määrata ametnik või ametnikud, kellele need andmed esitatakse ja kes asutustel saadud kontrollitulemuste üle järelevalvet teeb. Võib eeldada, et kavandatav muudatus puudutab kuni paari ministeeriumi ametnikku, kellele lisandub täiendav töökoormus. Kaasnevat töökoormuse tõusu sihtrühmadele I ja II ei saa aga pidada suureks. Kuna viidatud kontrollis osalev sihtrühma I ametnik jätkab oma tegevust samamoodi varasemaga, ei ole muudatuse tulemusel avalduv mõju oluline. Samuti ei ole mõju sihtrühmale II oluline, sest juba praegu peavad ministeeriumid, kelle valitsemisala asutused teenistusrelvi käitlevad, teenistusrelvadega seonduva osas järelevalvet tegema. Kavandatava muudatusega muutub järelevalve teostamise üks osa selgemaks.</w:t>
      </w:r>
    </w:p>
    <w:p w14:paraId="2D07C281" w14:textId="77777777" w:rsidR="0099195F" w:rsidRPr="0025781D" w:rsidRDefault="0099195F" w:rsidP="0099195F">
      <w:pPr>
        <w:spacing w:after="0" w:line="240" w:lineRule="auto"/>
        <w:jc w:val="both"/>
        <w:rPr>
          <w:rFonts w:ascii="Times New Roman" w:hAnsi="Times New Roman" w:cs="Times New Roman"/>
          <w:sz w:val="24"/>
          <w:szCs w:val="24"/>
        </w:rPr>
      </w:pPr>
    </w:p>
    <w:p w14:paraId="1DBD9AFE" w14:textId="77777777" w:rsidR="0099195F" w:rsidRPr="0025781D" w:rsidRDefault="0099195F" w:rsidP="0099195F">
      <w:pPr>
        <w:spacing w:after="0" w:line="240" w:lineRule="auto"/>
        <w:jc w:val="both"/>
        <w:rPr>
          <w:rFonts w:ascii="Times New Roman" w:hAnsi="Times New Roman" w:cs="Times New Roman"/>
          <w:sz w:val="24"/>
          <w:szCs w:val="24"/>
        </w:rPr>
      </w:pPr>
      <w:r w:rsidRPr="0025781D">
        <w:rPr>
          <w:rFonts w:ascii="Times New Roman" w:hAnsi="Times New Roman" w:cs="Times New Roman"/>
          <w:sz w:val="24"/>
          <w:szCs w:val="24"/>
        </w:rPr>
        <w:t>Mõju avaldumise sagedus on eeldatavasti väike, sest sihtrühmad I ja II puutuvad avalduva mõjuga kokku hinnanguliselt kord aastas. Ebasoovitava mõju kaasnemise risk on väike. Negatiivseid tagajärgi ei ole.</w:t>
      </w:r>
    </w:p>
    <w:p w14:paraId="0DEFCABC" w14:textId="77777777" w:rsidR="0099195F" w:rsidRDefault="0099195F" w:rsidP="0099195F">
      <w:pPr>
        <w:spacing w:after="0" w:line="240" w:lineRule="auto"/>
        <w:jc w:val="both"/>
        <w:rPr>
          <w:rFonts w:ascii="Times New Roman" w:hAnsi="Times New Roman" w:cs="Times New Roman"/>
          <w:sz w:val="24"/>
          <w:szCs w:val="24"/>
        </w:rPr>
      </w:pPr>
    </w:p>
    <w:p w14:paraId="60B65F06" w14:textId="027A445A" w:rsidR="005768A6" w:rsidRPr="005768A6" w:rsidRDefault="005768A6" w:rsidP="005768A6">
      <w:pPr>
        <w:spacing w:after="0" w:line="240" w:lineRule="auto"/>
        <w:jc w:val="both"/>
        <w:rPr>
          <w:rFonts w:ascii="Times New Roman" w:hAnsi="Times New Roman" w:cs="Times New Roman"/>
          <w:sz w:val="24"/>
          <w:szCs w:val="24"/>
        </w:rPr>
      </w:pPr>
      <w:r w:rsidRPr="005768A6">
        <w:rPr>
          <w:rFonts w:ascii="Times New Roman" w:hAnsi="Times New Roman" w:cs="Times New Roman"/>
          <w:sz w:val="24"/>
          <w:szCs w:val="24"/>
        </w:rPr>
        <w:t xml:space="preserve">Alates 1. oktoobrist 2023. aastal peab </w:t>
      </w:r>
      <w:r>
        <w:rPr>
          <w:rFonts w:ascii="Times New Roman" w:hAnsi="Times New Roman" w:cs="Times New Roman"/>
          <w:sz w:val="24"/>
          <w:szCs w:val="24"/>
        </w:rPr>
        <w:t xml:space="preserve">teenistusrelvi käitleva </w:t>
      </w:r>
      <w:r w:rsidRPr="005768A6">
        <w:rPr>
          <w:rFonts w:ascii="Times New Roman" w:hAnsi="Times New Roman" w:cs="Times New Roman"/>
          <w:sz w:val="24"/>
          <w:szCs w:val="24"/>
        </w:rPr>
        <w:t>asutuse lasketiir ja laskepaik vastama määruse</w:t>
      </w:r>
      <w:r>
        <w:rPr>
          <w:rFonts w:ascii="Times New Roman" w:hAnsi="Times New Roman" w:cs="Times New Roman"/>
          <w:sz w:val="24"/>
          <w:szCs w:val="24"/>
        </w:rPr>
        <w:t xml:space="preserve"> nr 12</w:t>
      </w:r>
      <w:r w:rsidRPr="005768A6">
        <w:rPr>
          <w:rFonts w:ascii="Times New Roman" w:hAnsi="Times New Roman" w:cs="Times New Roman"/>
          <w:sz w:val="24"/>
          <w:szCs w:val="24"/>
        </w:rPr>
        <w:t xml:space="preserve"> nõuetele. Asjaolu, et eelnõuga nähakse ette nõuded </w:t>
      </w:r>
      <w:r w:rsidR="00091A8C">
        <w:rPr>
          <w:rFonts w:ascii="Times New Roman" w:hAnsi="Times New Roman" w:cs="Times New Roman"/>
          <w:sz w:val="24"/>
          <w:szCs w:val="24"/>
        </w:rPr>
        <w:t>üksnes</w:t>
      </w:r>
      <w:r w:rsidRPr="005768A6">
        <w:rPr>
          <w:rFonts w:ascii="Times New Roman" w:hAnsi="Times New Roman" w:cs="Times New Roman"/>
          <w:sz w:val="24"/>
          <w:szCs w:val="24"/>
        </w:rPr>
        <w:t xml:space="preserve"> harjutusrelvade</w:t>
      </w:r>
      <w:r w:rsidR="00091A8C">
        <w:rPr>
          <w:rFonts w:ascii="Times New Roman" w:hAnsi="Times New Roman" w:cs="Times New Roman"/>
          <w:sz w:val="24"/>
          <w:szCs w:val="24"/>
        </w:rPr>
        <w:t>st laskmise lasketiirule ja laskepaigale</w:t>
      </w:r>
      <w:r w:rsidRPr="005768A6">
        <w:rPr>
          <w:rFonts w:ascii="Times New Roman" w:hAnsi="Times New Roman" w:cs="Times New Roman"/>
          <w:sz w:val="24"/>
          <w:szCs w:val="24"/>
        </w:rPr>
        <w:t xml:space="preserve">, on pigem positiivne ja praktikat ühtlustav. See tagab, et asutused järgivad </w:t>
      </w:r>
      <w:r w:rsidR="00091A8C">
        <w:rPr>
          <w:rFonts w:ascii="Times New Roman" w:hAnsi="Times New Roman" w:cs="Times New Roman"/>
          <w:sz w:val="24"/>
          <w:szCs w:val="24"/>
        </w:rPr>
        <w:t>harjut</w:t>
      </w:r>
      <w:r w:rsidR="001268F1">
        <w:rPr>
          <w:rFonts w:ascii="Times New Roman" w:hAnsi="Times New Roman" w:cs="Times New Roman"/>
          <w:sz w:val="24"/>
          <w:szCs w:val="24"/>
        </w:rPr>
        <w:t>u</w:t>
      </w:r>
      <w:r w:rsidR="00091A8C">
        <w:rPr>
          <w:rFonts w:ascii="Times New Roman" w:hAnsi="Times New Roman" w:cs="Times New Roman"/>
          <w:sz w:val="24"/>
          <w:szCs w:val="24"/>
        </w:rPr>
        <w:t xml:space="preserve">srelvast </w:t>
      </w:r>
      <w:r w:rsidRPr="005768A6">
        <w:rPr>
          <w:rFonts w:ascii="Times New Roman" w:hAnsi="Times New Roman" w:cs="Times New Roman"/>
          <w:sz w:val="24"/>
          <w:szCs w:val="24"/>
        </w:rPr>
        <w:t xml:space="preserve">laskeharjutuste läbiviimisel ühetaolisi reegleid. Lisaks võimaldab see asutustel kasutada </w:t>
      </w:r>
      <w:r w:rsidR="00091A8C">
        <w:rPr>
          <w:rFonts w:ascii="Times New Roman" w:hAnsi="Times New Roman" w:cs="Times New Roman"/>
          <w:sz w:val="24"/>
          <w:szCs w:val="24"/>
        </w:rPr>
        <w:t xml:space="preserve">harjutusrelvast </w:t>
      </w:r>
      <w:r w:rsidRPr="005768A6">
        <w:rPr>
          <w:rFonts w:ascii="Times New Roman" w:hAnsi="Times New Roman" w:cs="Times New Roman"/>
          <w:sz w:val="24"/>
          <w:szCs w:val="24"/>
        </w:rPr>
        <w:t>laskeharjutuste</w:t>
      </w:r>
      <w:r w:rsidR="0017456D">
        <w:rPr>
          <w:rFonts w:ascii="Times New Roman" w:hAnsi="Times New Roman" w:cs="Times New Roman"/>
          <w:sz w:val="24"/>
          <w:szCs w:val="24"/>
        </w:rPr>
        <w:t xml:space="preserve"> </w:t>
      </w:r>
      <w:r w:rsidRPr="005768A6">
        <w:rPr>
          <w:rFonts w:ascii="Times New Roman" w:hAnsi="Times New Roman" w:cs="Times New Roman"/>
          <w:sz w:val="24"/>
          <w:szCs w:val="24"/>
        </w:rPr>
        <w:t xml:space="preserve">ja treeningute läbiviimiseks </w:t>
      </w:r>
      <w:r w:rsidR="00091A8C">
        <w:rPr>
          <w:rFonts w:ascii="Times New Roman" w:hAnsi="Times New Roman" w:cs="Times New Roman"/>
          <w:sz w:val="24"/>
          <w:szCs w:val="24"/>
        </w:rPr>
        <w:t xml:space="preserve">hooneid ja ruume, mida seni kasutada ei </w:t>
      </w:r>
      <w:r w:rsidR="0017456D">
        <w:rPr>
          <w:rFonts w:ascii="Times New Roman" w:hAnsi="Times New Roman" w:cs="Times New Roman"/>
          <w:sz w:val="24"/>
          <w:szCs w:val="24"/>
        </w:rPr>
        <w:t>tohtinud</w:t>
      </w:r>
      <w:r w:rsidRPr="005768A6">
        <w:rPr>
          <w:rFonts w:ascii="Times New Roman" w:hAnsi="Times New Roman" w:cs="Times New Roman"/>
          <w:sz w:val="24"/>
          <w:szCs w:val="24"/>
        </w:rPr>
        <w:t>. Sellega seoses puudub ka negatiivne mõju, kuna ühesuguste reeglite olemasolu tagab selle, et kõigi teenistusrelvi käitlevate asutuste lasketiirud ja laskepaigad</w:t>
      </w:r>
      <w:r w:rsidR="00091A8C">
        <w:rPr>
          <w:rFonts w:ascii="Times New Roman" w:hAnsi="Times New Roman" w:cs="Times New Roman"/>
          <w:sz w:val="24"/>
          <w:szCs w:val="24"/>
        </w:rPr>
        <w:t>, kus lastakse harjutusrelvadega</w:t>
      </w:r>
      <w:r w:rsidR="0017456D">
        <w:rPr>
          <w:rFonts w:ascii="Times New Roman" w:hAnsi="Times New Roman" w:cs="Times New Roman"/>
          <w:sz w:val="24"/>
          <w:szCs w:val="24"/>
        </w:rPr>
        <w:t>,</w:t>
      </w:r>
      <w:r w:rsidRPr="005768A6">
        <w:rPr>
          <w:rFonts w:ascii="Times New Roman" w:hAnsi="Times New Roman" w:cs="Times New Roman"/>
          <w:sz w:val="24"/>
          <w:szCs w:val="24"/>
        </w:rPr>
        <w:t xml:space="preserve"> vastavad samadele nõuetele.</w:t>
      </w:r>
    </w:p>
    <w:p w14:paraId="6D94F322" w14:textId="77777777" w:rsidR="005768A6" w:rsidRPr="0025781D" w:rsidRDefault="005768A6" w:rsidP="0099195F">
      <w:pPr>
        <w:spacing w:after="0" w:line="240" w:lineRule="auto"/>
        <w:jc w:val="both"/>
        <w:rPr>
          <w:rFonts w:ascii="Times New Roman" w:hAnsi="Times New Roman" w:cs="Times New Roman"/>
          <w:sz w:val="24"/>
          <w:szCs w:val="24"/>
        </w:rPr>
      </w:pPr>
    </w:p>
    <w:p w14:paraId="43413436" w14:textId="790DBE65" w:rsidR="0099195F" w:rsidRPr="0025781D" w:rsidRDefault="0099195F" w:rsidP="0099195F">
      <w:pPr>
        <w:spacing w:after="0" w:line="240" w:lineRule="auto"/>
        <w:jc w:val="both"/>
        <w:rPr>
          <w:rFonts w:ascii="Times New Roman" w:hAnsi="Times New Roman" w:cs="Times New Roman"/>
          <w:sz w:val="24"/>
          <w:szCs w:val="24"/>
        </w:rPr>
      </w:pPr>
      <w:r w:rsidRPr="0025781D">
        <w:rPr>
          <w:rFonts w:ascii="Times New Roman" w:hAnsi="Times New Roman" w:cs="Times New Roman"/>
          <w:b/>
          <w:bCs/>
          <w:sz w:val="24"/>
          <w:szCs w:val="24"/>
        </w:rPr>
        <w:t>Järeldus mõju olulisuse kohta:</w:t>
      </w:r>
      <w:r w:rsidRPr="0025781D">
        <w:rPr>
          <w:rFonts w:ascii="Times New Roman" w:hAnsi="Times New Roman" w:cs="Times New Roman"/>
          <w:sz w:val="24"/>
          <w:szCs w:val="24"/>
        </w:rPr>
        <w:t xml:space="preserve"> muudatusel ei ole olulist mõju. Muudes valdkondades muudatus mõju ei avalda ja seega muud mõju ei hinnata.</w:t>
      </w:r>
    </w:p>
    <w:p w14:paraId="037A8C34" w14:textId="77777777" w:rsidR="0099195F" w:rsidRPr="0025781D" w:rsidRDefault="0099195F" w:rsidP="00825CA8">
      <w:pPr>
        <w:spacing w:after="0" w:line="240" w:lineRule="auto"/>
        <w:jc w:val="both"/>
        <w:rPr>
          <w:rFonts w:ascii="Times New Roman" w:hAnsi="Times New Roman" w:cs="Times New Roman"/>
          <w:sz w:val="24"/>
          <w:szCs w:val="24"/>
        </w:rPr>
      </w:pPr>
    </w:p>
    <w:p w14:paraId="7369B7E8" w14:textId="54E470B9" w:rsidR="0047246D" w:rsidRPr="0025781D" w:rsidRDefault="0077795A" w:rsidP="00825CA8">
      <w:pPr>
        <w:spacing w:after="0" w:line="240" w:lineRule="auto"/>
        <w:jc w:val="both"/>
        <w:rPr>
          <w:rFonts w:ascii="Times New Roman" w:hAnsi="Times New Roman" w:cs="Times New Roman"/>
          <w:sz w:val="24"/>
          <w:szCs w:val="24"/>
        </w:rPr>
      </w:pPr>
      <w:r w:rsidRPr="0025781D">
        <w:rPr>
          <w:rFonts w:ascii="Times New Roman" w:hAnsi="Times New Roman" w:cs="Times New Roman"/>
          <w:b/>
          <w:bCs/>
          <w:sz w:val="24"/>
          <w:szCs w:val="24"/>
        </w:rPr>
        <w:t>4</w:t>
      </w:r>
      <w:r w:rsidR="0047246D" w:rsidRPr="0025781D">
        <w:rPr>
          <w:rFonts w:ascii="Times New Roman" w:hAnsi="Times New Roman" w:cs="Times New Roman"/>
          <w:b/>
          <w:bCs/>
          <w:sz w:val="24"/>
          <w:szCs w:val="24"/>
        </w:rPr>
        <w:t>.</w:t>
      </w:r>
      <w:r w:rsidR="00724C07">
        <w:rPr>
          <w:rFonts w:ascii="Times New Roman" w:hAnsi="Times New Roman" w:cs="Times New Roman"/>
          <w:b/>
          <w:bCs/>
          <w:sz w:val="24"/>
          <w:szCs w:val="24"/>
        </w:rPr>
        <w:t>2</w:t>
      </w:r>
      <w:r w:rsidR="0047246D" w:rsidRPr="0025781D">
        <w:rPr>
          <w:rFonts w:ascii="Times New Roman" w:hAnsi="Times New Roman" w:cs="Times New Roman"/>
          <w:b/>
          <w:bCs/>
          <w:sz w:val="24"/>
          <w:szCs w:val="24"/>
        </w:rPr>
        <w:t>. määruse nr 6 mõju</w:t>
      </w:r>
    </w:p>
    <w:p w14:paraId="6243F253" w14:textId="77777777" w:rsidR="0047246D" w:rsidRPr="0025781D" w:rsidRDefault="0047246D" w:rsidP="00825CA8">
      <w:pPr>
        <w:spacing w:after="0" w:line="240" w:lineRule="auto"/>
        <w:jc w:val="both"/>
        <w:rPr>
          <w:rFonts w:ascii="Times New Roman" w:hAnsi="Times New Roman" w:cs="Times New Roman"/>
          <w:sz w:val="24"/>
          <w:szCs w:val="24"/>
        </w:rPr>
      </w:pPr>
    </w:p>
    <w:p w14:paraId="381CDEE8" w14:textId="7B68DB7D" w:rsidR="00D675AD" w:rsidRPr="0025781D" w:rsidRDefault="00AC6E13" w:rsidP="00825CA8">
      <w:pPr>
        <w:spacing w:after="0" w:line="240" w:lineRule="auto"/>
        <w:jc w:val="both"/>
        <w:rPr>
          <w:rFonts w:ascii="Times New Roman" w:hAnsi="Times New Roman" w:cs="Times New Roman"/>
          <w:b/>
          <w:bCs/>
          <w:sz w:val="24"/>
          <w:szCs w:val="24"/>
          <w:u w:val="single"/>
        </w:rPr>
      </w:pPr>
      <w:r>
        <w:rPr>
          <w:rFonts w:ascii="Times New Roman" w:hAnsi="Times New Roman" w:cs="Times New Roman"/>
          <w:b/>
          <w:bCs/>
          <w:sz w:val="24"/>
          <w:szCs w:val="24"/>
          <w:u w:val="single"/>
        </w:rPr>
        <w:t>4.</w:t>
      </w:r>
      <w:r w:rsidR="00763C3B">
        <w:rPr>
          <w:rFonts w:ascii="Times New Roman" w:hAnsi="Times New Roman" w:cs="Times New Roman"/>
          <w:b/>
          <w:bCs/>
          <w:sz w:val="24"/>
          <w:szCs w:val="24"/>
          <w:u w:val="single"/>
        </w:rPr>
        <w:t>2</w:t>
      </w:r>
      <w:r>
        <w:rPr>
          <w:rFonts w:ascii="Times New Roman" w:hAnsi="Times New Roman" w:cs="Times New Roman"/>
          <w:b/>
          <w:bCs/>
          <w:sz w:val="24"/>
          <w:szCs w:val="24"/>
          <w:u w:val="single"/>
        </w:rPr>
        <w:t xml:space="preserve">.1. </w:t>
      </w:r>
      <w:r w:rsidR="00D675AD" w:rsidRPr="0025781D">
        <w:rPr>
          <w:rFonts w:ascii="Times New Roman" w:hAnsi="Times New Roman" w:cs="Times New Roman"/>
          <w:b/>
          <w:bCs/>
          <w:sz w:val="24"/>
          <w:szCs w:val="24"/>
          <w:u w:val="single"/>
        </w:rPr>
        <w:t>Mõju majandusele</w:t>
      </w:r>
    </w:p>
    <w:p w14:paraId="3AF4020E" w14:textId="77777777" w:rsidR="00D675AD" w:rsidRPr="0025781D" w:rsidRDefault="00D675AD" w:rsidP="00825CA8">
      <w:pPr>
        <w:spacing w:after="0" w:line="240" w:lineRule="auto"/>
        <w:jc w:val="both"/>
        <w:rPr>
          <w:rFonts w:ascii="Times New Roman" w:hAnsi="Times New Roman" w:cs="Times New Roman"/>
          <w:sz w:val="24"/>
          <w:szCs w:val="24"/>
        </w:rPr>
      </w:pPr>
    </w:p>
    <w:p w14:paraId="139360F6" w14:textId="021B8F21" w:rsidR="00146371" w:rsidRDefault="00D675AD" w:rsidP="00825CA8">
      <w:pPr>
        <w:spacing w:after="0" w:line="240" w:lineRule="auto"/>
        <w:jc w:val="both"/>
        <w:rPr>
          <w:rFonts w:ascii="Times New Roman" w:hAnsi="Times New Roman" w:cs="Times New Roman"/>
          <w:sz w:val="24"/>
          <w:szCs w:val="24"/>
        </w:rPr>
      </w:pPr>
      <w:r w:rsidRPr="0025781D">
        <w:rPr>
          <w:rFonts w:ascii="Times New Roman" w:hAnsi="Times New Roman" w:cs="Times New Roman"/>
          <w:sz w:val="24"/>
          <w:szCs w:val="24"/>
          <w:u w:val="single"/>
        </w:rPr>
        <w:t>Mõju sihtrühm</w:t>
      </w:r>
      <w:r w:rsidR="00323ED5" w:rsidRPr="0025781D">
        <w:rPr>
          <w:rFonts w:ascii="Times New Roman" w:hAnsi="Times New Roman" w:cs="Times New Roman"/>
          <w:sz w:val="24"/>
          <w:szCs w:val="24"/>
        </w:rPr>
        <w:t>:</w:t>
      </w:r>
      <w:r w:rsidR="005C7700">
        <w:rPr>
          <w:rFonts w:ascii="Times New Roman" w:hAnsi="Times New Roman" w:cs="Times New Roman"/>
          <w:sz w:val="24"/>
          <w:szCs w:val="24"/>
        </w:rPr>
        <w:t xml:space="preserve"> </w:t>
      </w:r>
      <w:r w:rsidR="005C7700" w:rsidRPr="0025781D">
        <w:rPr>
          <w:rFonts w:ascii="Times New Roman" w:hAnsi="Times New Roman" w:cs="Times New Roman"/>
          <w:sz w:val="24"/>
          <w:szCs w:val="24"/>
        </w:rPr>
        <w:t>kavandatavad muudatused mõjutavad erasektori ettevõtjaid, kellel</w:t>
      </w:r>
      <w:r w:rsidR="00680B2C">
        <w:rPr>
          <w:rFonts w:ascii="Times New Roman" w:hAnsi="Times New Roman" w:cs="Times New Roman"/>
          <w:sz w:val="24"/>
          <w:szCs w:val="24"/>
        </w:rPr>
        <w:t>e</w:t>
      </w:r>
      <w:r w:rsidR="005C7700" w:rsidRPr="0025781D">
        <w:rPr>
          <w:rFonts w:ascii="Times New Roman" w:hAnsi="Times New Roman" w:cs="Times New Roman"/>
          <w:sz w:val="24"/>
          <w:szCs w:val="24"/>
        </w:rPr>
        <w:t xml:space="preserve"> on RelvS-i alusel väljastatud tegevusluba relva, tulirelva olulise osa ja laskemoona valmistamiseks ning müügiks.</w:t>
      </w:r>
    </w:p>
    <w:p w14:paraId="77A59BD1" w14:textId="77777777" w:rsidR="00146371" w:rsidRDefault="00146371" w:rsidP="00825CA8">
      <w:pPr>
        <w:spacing w:after="0" w:line="240" w:lineRule="auto"/>
        <w:jc w:val="both"/>
        <w:rPr>
          <w:rFonts w:ascii="Times New Roman" w:hAnsi="Times New Roman" w:cs="Times New Roman"/>
          <w:sz w:val="24"/>
          <w:szCs w:val="24"/>
        </w:rPr>
      </w:pPr>
    </w:p>
    <w:p w14:paraId="6C0CB668" w14:textId="764E8CFF" w:rsidR="00DA77B2" w:rsidRDefault="005C7700" w:rsidP="00825CA8">
      <w:pPr>
        <w:spacing w:after="0" w:line="240" w:lineRule="auto"/>
        <w:jc w:val="both"/>
        <w:rPr>
          <w:rFonts w:ascii="Times New Roman" w:hAnsi="Times New Roman" w:cs="Times New Roman"/>
          <w:sz w:val="24"/>
          <w:szCs w:val="24"/>
        </w:rPr>
      </w:pPr>
      <w:r w:rsidRPr="0025781D">
        <w:rPr>
          <w:rFonts w:ascii="Times New Roman" w:hAnsi="Times New Roman" w:cs="Times New Roman"/>
          <w:sz w:val="24"/>
          <w:szCs w:val="24"/>
        </w:rPr>
        <w:t>Majandustegevuse registri</w:t>
      </w:r>
      <w:r w:rsidRPr="0025781D">
        <w:rPr>
          <w:rStyle w:val="Allmrkuseviide"/>
          <w:rFonts w:ascii="Times New Roman" w:hAnsi="Times New Roman" w:cs="Times New Roman"/>
          <w:sz w:val="24"/>
          <w:szCs w:val="24"/>
        </w:rPr>
        <w:footnoteReference w:id="12"/>
      </w:r>
      <w:r w:rsidRPr="0025781D">
        <w:rPr>
          <w:rFonts w:ascii="Times New Roman" w:hAnsi="Times New Roman" w:cs="Times New Roman"/>
          <w:sz w:val="24"/>
          <w:szCs w:val="24"/>
        </w:rPr>
        <w:t xml:space="preserve"> andmetel on </w:t>
      </w:r>
      <w:r w:rsidR="00454880" w:rsidRPr="00454880">
        <w:rPr>
          <w:rFonts w:ascii="Times New Roman" w:hAnsi="Times New Roman" w:cs="Times New Roman"/>
          <w:sz w:val="24"/>
          <w:szCs w:val="24"/>
        </w:rPr>
        <w:t>4</w:t>
      </w:r>
      <w:r w:rsidRPr="00454880">
        <w:rPr>
          <w:rFonts w:ascii="Times New Roman" w:hAnsi="Times New Roman" w:cs="Times New Roman"/>
          <w:sz w:val="24"/>
          <w:szCs w:val="24"/>
        </w:rPr>
        <w:t xml:space="preserve">. </w:t>
      </w:r>
      <w:r w:rsidR="00454880" w:rsidRPr="00454880">
        <w:rPr>
          <w:rFonts w:ascii="Times New Roman" w:hAnsi="Times New Roman" w:cs="Times New Roman"/>
          <w:sz w:val="24"/>
          <w:szCs w:val="24"/>
        </w:rPr>
        <w:t>novembri</w:t>
      </w:r>
      <w:r w:rsidRPr="00454880">
        <w:rPr>
          <w:rFonts w:ascii="Times New Roman" w:hAnsi="Times New Roman" w:cs="Times New Roman"/>
          <w:sz w:val="24"/>
          <w:szCs w:val="24"/>
        </w:rPr>
        <w:t xml:space="preserve"> 2024. aasta seisuga RelvS-i alusel selliseid tegevuslubasid väljastatud 7</w:t>
      </w:r>
      <w:r w:rsidR="00454880" w:rsidRPr="00454880">
        <w:rPr>
          <w:rFonts w:ascii="Times New Roman" w:hAnsi="Times New Roman" w:cs="Times New Roman"/>
          <w:sz w:val="24"/>
          <w:szCs w:val="24"/>
        </w:rPr>
        <w:t>2</w:t>
      </w:r>
      <w:r w:rsidRPr="00454880">
        <w:rPr>
          <w:rFonts w:ascii="Times New Roman" w:hAnsi="Times New Roman" w:cs="Times New Roman"/>
          <w:sz w:val="24"/>
          <w:szCs w:val="24"/>
        </w:rPr>
        <w:t xml:space="preserve"> ning majanduslikult aktiivsetest</w:t>
      </w:r>
      <w:r w:rsidRPr="0025781D">
        <w:rPr>
          <w:rFonts w:ascii="Times New Roman" w:hAnsi="Times New Roman" w:cs="Times New Roman"/>
          <w:sz w:val="24"/>
          <w:szCs w:val="24"/>
        </w:rPr>
        <w:t xml:space="preserve"> ettevõtjatest on mõjutatud alla 1%.</w:t>
      </w:r>
      <w:r w:rsidR="00146371">
        <w:rPr>
          <w:rFonts w:ascii="Times New Roman" w:hAnsi="Times New Roman" w:cs="Times New Roman"/>
          <w:sz w:val="24"/>
          <w:szCs w:val="24"/>
        </w:rPr>
        <w:t xml:space="preserve"> </w:t>
      </w:r>
      <w:r w:rsidR="00D675AD" w:rsidRPr="008E5B15">
        <w:rPr>
          <w:rFonts w:ascii="Times New Roman" w:hAnsi="Times New Roman" w:cs="Times New Roman"/>
          <w:sz w:val="24"/>
          <w:szCs w:val="24"/>
        </w:rPr>
        <w:t>Mõju ulatus</w:t>
      </w:r>
      <w:r w:rsidR="00D675AD" w:rsidRPr="0025781D">
        <w:rPr>
          <w:rFonts w:ascii="Times New Roman" w:hAnsi="Times New Roman" w:cs="Times New Roman"/>
          <w:sz w:val="24"/>
          <w:szCs w:val="24"/>
        </w:rPr>
        <w:t xml:space="preserve"> </w:t>
      </w:r>
      <w:r w:rsidR="00A02DBA">
        <w:rPr>
          <w:rFonts w:ascii="Times New Roman" w:hAnsi="Times New Roman" w:cs="Times New Roman"/>
          <w:sz w:val="24"/>
          <w:szCs w:val="24"/>
        </w:rPr>
        <w:t xml:space="preserve">sihtrühmale on </w:t>
      </w:r>
      <w:r w:rsidR="00570C6A">
        <w:rPr>
          <w:rFonts w:ascii="Times New Roman" w:hAnsi="Times New Roman" w:cs="Times New Roman"/>
          <w:sz w:val="24"/>
          <w:szCs w:val="24"/>
        </w:rPr>
        <w:t>väike.</w:t>
      </w:r>
    </w:p>
    <w:p w14:paraId="505EB28D" w14:textId="77777777" w:rsidR="00DA77B2" w:rsidRDefault="00DA77B2" w:rsidP="00825CA8">
      <w:pPr>
        <w:spacing w:after="0" w:line="240" w:lineRule="auto"/>
        <w:jc w:val="both"/>
        <w:rPr>
          <w:rFonts w:ascii="Times New Roman" w:hAnsi="Times New Roman" w:cs="Times New Roman"/>
          <w:sz w:val="24"/>
          <w:szCs w:val="24"/>
        </w:rPr>
      </w:pPr>
    </w:p>
    <w:p w14:paraId="0C093A75" w14:textId="6E9586DD" w:rsidR="00D675AD" w:rsidRPr="0025781D" w:rsidRDefault="006175FB" w:rsidP="00825CA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w:t>
      </w:r>
      <w:r w:rsidR="009B01C9">
        <w:rPr>
          <w:rFonts w:ascii="Times New Roman" w:hAnsi="Times New Roman" w:cs="Times New Roman"/>
          <w:sz w:val="24"/>
          <w:szCs w:val="24"/>
        </w:rPr>
        <w:t>õjutatud ettevõtjate osakaal kõigi majanduslikult aktiivsete ettevõtjate seas on alla 1% ja andmeid, mis tuleb esitada registrile vaid ühe korra relva ja laskemoona Eestisse sisse- või väljaveol</w:t>
      </w:r>
      <w:r>
        <w:rPr>
          <w:rFonts w:ascii="Times New Roman" w:hAnsi="Times New Roman" w:cs="Times New Roman"/>
          <w:sz w:val="24"/>
          <w:szCs w:val="24"/>
        </w:rPr>
        <w:t xml:space="preserve">. Deklaratsiooniga esitatavate andmete hulk ja sagedus sõltub ettevõtte suurusest ja </w:t>
      </w:r>
      <w:r w:rsidR="00D715C3">
        <w:rPr>
          <w:rFonts w:ascii="Times New Roman" w:hAnsi="Times New Roman" w:cs="Times New Roman"/>
          <w:sz w:val="24"/>
          <w:szCs w:val="24"/>
        </w:rPr>
        <w:t xml:space="preserve">turu </w:t>
      </w:r>
      <w:r>
        <w:rPr>
          <w:rFonts w:ascii="Times New Roman" w:hAnsi="Times New Roman" w:cs="Times New Roman"/>
          <w:sz w:val="24"/>
          <w:szCs w:val="24"/>
        </w:rPr>
        <w:t>nõudlusest</w:t>
      </w:r>
      <w:r w:rsidR="00F27338">
        <w:rPr>
          <w:rFonts w:ascii="Times New Roman" w:hAnsi="Times New Roman" w:cs="Times New Roman"/>
          <w:sz w:val="24"/>
          <w:szCs w:val="24"/>
        </w:rPr>
        <w:t>.</w:t>
      </w:r>
      <w:r w:rsidR="009B01C9">
        <w:rPr>
          <w:rFonts w:ascii="Times New Roman" w:hAnsi="Times New Roman" w:cs="Times New Roman"/>
          <w:sz w:val="24"/>
          <w:szCs w:val="24"/>
        </w:rPr>
        <w:t xml:space="preserve"> </w:t>
      </w:r>
      <w:r w:rsidR="00D675AD" w:rsidRPr="0025781D">
        <w:rPr>
          <w:rFonts w:ascii="Times New Roman" w:hAnsi="Times New Roman" w:cs="Times New Roman"/>
          <w:sz w:val="24"/>
          <w:szCs w:val="24"/>
        </w:rPr>
        <w:t xml:space="preserve">Selle põhjal saab kaasneva </w:t>
      </w:r>
      <w:r w:rsidR="00D675AD" w:rsidRPr="003174EE">
        <w:rPr>
          <w:rFonts w:ascii="Times New Roman" w:hAnsi="Times New Roman" w:cs="Times New Roman"/>
          <w:sz w:val="24"/>
          <w:szCs w:val="24"/>
        </w:rPr>
        <w:t xml:space="preserve">mõju </w:t>
      </w:r>
      <w:r w:rsidR="008366FC" w:rsidRPr="003174EE">
        <w:rPr>
          <w:rFonts w:ascii="Times New Roman" w:hAnsi="Times New Roman" w:cs="Times New Roman"/>
          <w:sz w:val="24"/>
          <w:szCs w:val="24"/>
        </w:rPr>
        <w:t>esinemise sagedust</w:t>
      </w:r>
      <w:r w:rsidR="00D675AD" w:rsidRPr="0025781D">
        <w:rPr>
          <w:rFonts w:ascii="Times New Roman" w:hAnsi="Times New Roman" w:cs="Times New Roman"/>
          <w:sz w:val="24"/>
          <w:szCs w:val="24"/>
        </w:rPr>
        <w:t xml:space="preserve"> pidada </w:t>
      </w:r>
      <w:r w:rsidR="00D675AD" w:rsidRPr="003174EE">
        <w:rPr>
          <w:rFonts w:ascii="Times New Roman" w:hAnsi="Times New Roman" w:cs="Times New Roman"/>
          <w:sz w:val="24"/>
          <w:szCs w:val="24"/>
        </w:rPr>
        <w:t>väikeseks</w:t>
      </w:r>
      <w:r w:rsidR="00D675AD" w:rsidRPr="0025781D">
        <w:rPr>
          <w:rFonts w:ascii="Times New Roman" w:hAnsi="Times New Roman" w:cs="Times New Roman"/>
          <w:sz w:val="24"/>
          <w:szCs w:val="24"/>
        </w:rPr>
        <w:t>.</w:t>
      </w:r>
    </w:p>
    <w:p w14:paraId="552EBEF3" w14:textId="77777777" w:rsidR="00D675AD" w:rsidRPr="0025781D" w:rsidRDefault="00D675AD" w:rsidP="00825CA8">
      <w:pPr>
        <w:spacing w:after="0" w:line="240" w:lineRule="auto"/>
        <w:jc w:val="both"/>
        <w:rPr>
          <w:rFonts w:ascii="Times New Roman" w:hAnsi="Times New Roman" w:cs="Times New Roman"/>
          <w:sz w:val="24"/>
          <w:szCs w:val="24"/>
        </w:rPr>
      </w:pPr>
    </w:p>
    <w:p w14:paraId="482A244E" w14:textId="63A3A5E8" w:rsidR="00D675AD" w:rsidRPr="0025781D" w:rsidRDefault="00D675AD" w:rsidP="00825CA8">
      <w:pPr>
        <w:spacing w:after="0" w:line="240" w:lineRule="auto"/>
        <w:jc w:val="both"/>
        <w:rPr>
          <w:rFonts w:ascii="Times New Roman" w:hAnsi="Times New Roman" w:cs="Times New Roman"/>
          <w:sz w:val="24"/>
          <w:szCs w:val="24"/>
        </w:rPr>
      </w:pPr>
      <w:r w:rsidRPr="0025781D">
        <w:rPr>
          <w:rFonts w:ascii="Times New Roman" w:hAnsi="Times New Roman" w:cs="Times New Roman"/>
          <w:sz w:val="24"/>
          <w:szCs w:val="24"/>
        </w:rPr>
        <w:t>Tegevusloaga ettevõtjad saavad lattu saabunud piiratud tsiviilkäibega relvad</w:t>
      </w:r>
      <w:r w:rsidR="00A1080C" w:rsidRPr="0025781D">
        <w:rPr>
          <w:rFonts w:ascii="Times New Roman" w:hAnsi="Times New Roman" w:cs="Times New Roman"/>
          <w:sz w:val="24"/>
          <w:szCs w:val="24"/>
        </w:rPr>
        <w:t>e</w:t>
      </w:r>
      <w:r w:rsidRPr="0025781D">
        <w:rPr>
          <w:rFonts w:ascii="Times New Roman" w:hAnsi="Times New Roman" w:cs="Times New Roman"/>
          <w:sz w:val="24"/>
          <w:szCs w:val="24"/>
        </w:rPr>
        <w:t>, tulirelva olulis</w:t>
      </w:r>
      <w:r w:rsidR="00323ED5" w:rsidRPr="0025781D">
        <w:rPr>
          <w:rFonts w:ascii="Times New Roman" w:hAnsi="Times New Roman" w:cs="Times New Roman"/>
          <w:sz w:val="24"/>
          <w:szCs w:val="24"/>
        </w:rPr>
        <w:t>te</w:t>
      </w:r>
      <w:r w:rsidRPr="0025781D">
        <w:rPr>
          <w:rFonts w:ascii="Times New Roman" w:hAnsi="Times New Roman" w:cs="Times New Roman"/>
          <w:sz w:val="24"/>
          <w:szCs w:val="24"/>
        </w:rPr>
        <w:t xml:space="preserve"> osad</w:t>
      </w:r>
      <w:r w:rsidR="00A1080C" w:rsidRPr="0025781D">
        <w:rPr>
          <w:rFonts w:ascii="Times New Roman" w:hAnsi="Times New Roman" w:cs="Times New Roman"/>
          <w:sz w:val="24"/>
          <w:szCs w:val="24"/>
        </w:rPr>
        <w:t>e</w:t>
      </w:r>
      <w:r w:rsidRPr="0025781D">
        <w:rPr>
          <w:rFonts w:ascii="Times New Roman" w:hAnsi="Times New Roman" w:cs="Times New Roman"/>
          <w:sz w:val="24"/>
          <w:szCs w:val="24"/>
        </w:rPr>
        <w:t>, lisaseadme</w:t>
      </w:r>
      <w:r w:rsidR="00A1080C" w:rsidRPr="0025781D">
        <w:rPr>
          <w:rFonts w:ascii="Times New Roman" w:hAnsi="Times New Roman" w:cs="Times New Roman"/>
          <w:sz w:val="24"/>
          <w:szCs w:val="24"/>
        </w:rPr>
        <w:t>te</w:t>
      </w:r>
      <w:r w:rsidRPr="0025781D">
        <w:rPr>
          <w:rFonts w:ascii="Times New Roman" w:hAnsi="Times New Roman" w:cs="Times New Roman"/>
          <w:sz w:val="24"/>
          <w:szCs w:val="24"/>
        </w:rPr>
        <w:t xml:space="preserve"> ja laskemoona kohta esitada deklaratsiooni </w:t>
      </w:r>
      <w:r w:rsidR="009A6379" w:rsidRPr="0025781D">
        <w:rPr>
          <w:rFonts w:ascii="Times New Roman" w:hAnsi="Times New Roman" w:cs="Times New Roman"/>
          <w:sz w:val="24"/>
          <w:szCs w:val="24"/>
        </w:rPr>
        <w:t xml:space="preserve">elektrooniliselt </w:t>
      </w:r>
      <w:r w:rsidRPr="0025781D">
        <w:rPr>
          <w:rFonts w:ascii="Times New Roman" w:hAnsi="Times New Roman" w:cs="Times New Roman"/>
          <w:sz w:val="24"/>
          <w:szCs w:val="24"/>
        </w:rPr>
        <w:t>teenistus- ja tsiviilrelvade registri</w:t>
      </w:r>
      <w:r w:rsidR="009A6379" w:rsidRPr="0025781D">
        <w:rPr>
          <w:rFonts w:ascii="Times New Roman" w:hAnsi="Times New Roman" w:cs="Times New Roman"/>
          <w:sz w:val="24"/>
          <w:szCs w:val="24"/>
        </w:rPr>
        <w:t xml:space="preserve"> taotluskeskkonna vahendusel</w:t>
      </w:r>
      <w:r w:rsidRPr="0025781D">
        <w:rPr>
          <w:rFonts w:ascii="Times New Roman" w:hAnsi="Times New Roman" w:cs="Times New Roman"/>
          <w:sz w:val="24"/>
          <w:szCs w:val="24"/>
        </w:rPr>
        <w:t>. Võrreldes kehtiva määrusega ei pea ettevõtja enam esitama kaubadeklaratsioone</w:t>
      </w:r>
      <w:r w:rsidR="004C488E" w:rsidRPr="004C488E">
        <w:rPr>
          <w:rFonts w:ascii="Times New Roman" w:hAnsi="Times New Roman" w:cs="Times New Roman"/>
          <w:sz w:val="24"/>
          <w:szCs w:val="24"/>
        </w:rPr>
        <w:t xml:space="preserve"> paberil. Varem kandsid</w:t>
      </w:r>
      <w:r w:rsidRPr="0025781D">
        <w:rPr>
          <w:rFonts w:ascii="Times New Roman" w:hAnsi="Times New Roman" w:cs="Times New Roman"/>
          <w:sz w:val="24"/>
          <w:szCs w:val="24"/>
        </w:rPr>
        <w:t xml:space="preserve"> järelevalvet teostavad ametnikud </w:t>
      </w:r>
      <w:r w:rsidR="009A6379" w:rsidRPr="0025781D">
        <w:rPr>
          <w:rFonts w:ascii="Times New Roman" w:hAnsi="Times New Roman" w:cs="Times New Roman"/>
          <w:sz w:val="24"/>
          <w:szCs w:val="24"/>
        </w:rPr>
        <w:t xml:space="preserve">käsitsi </w:t>
      </w:r>
      <w:r w:rsidRPr="0025781D">
        <w:rPr>
          <w:rFonts w:ascii="Times New Roman" w:hAnsi="Times New Roman" w:cs="Times New Roman"/>
          <w:sz w:val="24"/>
          <w:szCs w:val="24"/>
        </w:rPr>
        <w:t xml:space="preserve">kaubaandmed </w:t>
      </w:r>
      <w:r w:rsidR="009A6379" w:rsidRPr="0025781D">
        <w:rPr>
          <w:rFonts w:ascii="Times New Roman" w:hAnsi="Times New Roman" w:cs="Times New Roman"/>
          <w:sz w:val="24"/>
          <w:szCs w:val="24"/>
        </w:rPr>
        <w:t xml:space="preserve">teenistus- ja tsiviilrelvade </w:t>
      </w:r>
      <w:r w:rsidRPr="0025781D">
        <w:rPr>
          <w:rFonts w:ascii="Times New Roman" w:hAnsi="Times New Roman" w:cs="Times New Roman"/>
          <w:sz w:val="24"/>
          <w:szCs w:val="24"/>
        </w:rPr>
        <w:t>registrisse</w:t>
      </w:r>
      <w:r w:rsidR="00323ED5" w:rsidRPr="0025781D">
        <w:rPr>
          <w:rFonts w:ascii="Times New Roman" w:hAnsi="Times New Roman" w:cs="Times New Roman"/>
          <w:sz w:val="24"/>
          <w:szCs w:val="24"/>
        </w:rPr>
        <w:t>,</w:t>
      </w:r>
      <w:r w:rsidR="009A6379" w:rsidRPr="0025781D">
        <w:rPr>
          <w:rFonts w:ascii="Times New Roman" w:hAnsi="Times New Roman" w:cs="Times New Roman"/>
          <w:sz w:val="24"/>
          <w:szCs w:val="24"/>
        </w:rPr>
        <w:t xml:space="preserve"> </w:t>
      </w:r>
      <w:r w:rsidR="004C488E" w:rsidRPr="004C488E">
        <w:rPr>
          <w:rFonts w:ascii="Times New Roman" w:hAnsi="Times New Roman" w:cs="Times New Roman"/>
          <w:sz w:val="24"/>
          <w:szCs w:val="24"/>
        </w:rPr>
        <w:t>kuid uue korra kohaselt sisestatakse</w:t>
      </w:r>
      <w:r w:rsidR="009A6379" w:rsidRPr="0025781D">
        <w:rPr>
          <w:rFonts w:ascii="Times New Roman" w:hAnsi="Times New Roman" w:cs="Times New Roman"/>
          <w:sz w:val="24"/>
          <w:szCs w:val="24"/>
        </w:rPr>
        <w:t xml:space="preserve"> need </w:t>
      </w:r>
      <w:r w:rsidR="004C488E" w:rsidRPr="004C488E">
        <w:rPr>
          <w:rFonts w:ascii="Times New Roman" w:hAnsi="Times New Roman" w:cs="Times New Roman"/>
          <w:sz w:val="24"/>
          <w:szCs w:val="24"/>
        </w:rPr>
        <w:t xml:space="preserve">andmed </w:t>
      </w:r>
      <w:r w:rsidR="009A6379" w:rsidRPr="0025781D">
        <w:rPr>
          <w:rFonts w:ascii="Times New Roman" w:hAnsi="Times New Roman" w:cs="Times New Roman"/>
          <w:sz w:val="24"/>
          <w:szCs w:val="24"/>
        </w:rPr>
        <w:t>registrisse automaatselt</w:t>
      </w:r>
      <w:r w:rsidR="004C488E" w:rsidRPr="004C488E">
        <w:rPr>
          <w:rFonts w:ascii="Times New Roman" w:hAnsi="Times New Roman" w:cs="Times New Roman"/>
          <w:sz w:val="24"/>
          <w:szCs w:val="24"/>
        </w:rPr>
        <w:t xml:space="preserve"> pärast nende õigsuse kontrolli.</w:t>
      </w:r>
      <w:r w:rsidR="009A6379" w:rsidRPr="0025781D">
        <w:rPr>
          <w:rFonts w:ascii="Times New Roman" w:hAnsi="Times New Roman" w:cs="Times New Roman"/>
          <w:sz w:val="24"/>
          <w:szCs w:val="24"/>
        </w:rPr>
        <w:t xml:space="preserve"> </w:t>
      </w:r>
      <w:commentRangeStart w:id="6"/>
      <w:r w:rsidR="00E5257B">
        <w:rPr>
          <w:rFonts w:ascii="Times New Roman" w:hAnsi="Times New Roman" w:cs="Times New Roman"/>
          <w:sz w:val="24"/>
          <w:szCs w:val="24"/>
        </w:rPr>
        <w:t xml:space="preserve">Kuigi </w:t>
      </w:r>
      <w:r w:rsidR="004C488E" w:rsidRPr="004C488E">
        <w:rPr>
          <w:rFonts w:ascii="Times New Roman" w:hAnsi="Times New Roman" w:cs="Times New Roman"/>
          <w:sz w:val="24"/>
          <w:szCs w:val="24"/>
        </w:rPr>
        <w:t>deklaratsioonis nõutavate andmete hulk on varasemast suurem</w:t>
      </w:r>
      <w:commentRangeEnd w:id="6"/>
      <w:r w:rsidR="00434401">
        <w:rPr>
          <w:rStyle w:val="Kommentaariviide"/>
        </w:rPr>
        <w:commentReference w:id="6"/>
      </w:r>
      <w:r w:rsidR="004C488E" w:rsidRPr="004C488E">
        <w:rPr>
          <w:rFonts w:ascii="Times New Roman" w:hAnsi="Times New Roman" w:cs="Times New Roman"/>
          <w:sz w:val="24"/>
          <w:szCs w:val="24"/>
        </w:rPr>
        <w:t xml:space="preserve">, lihtsustab protsessi see, et ettevõtjad saavad relvade ja laskemoona põhiandmeid valida otse rippmenüüst, mis välistab vajaduse andmeid mitmekordselt käsitsi sisestada. Uus funktsionaalsus võimaldab deklaratsiooni esitamisele kuluvat aega oluliselt vähendada, </w:t>
      </w:r>
      <w:r w:rsidR="00EC4BD5">
        <w:rPr>
          <w:rFonts w:ascii="Times New Roman" w:hAnsi="Times New Roman" w:cs="Times New Roman"/>
          <w:sz w:val="24"/>
          <w:szCs w:val="24"/>
        </w:rPr>
        <w:t xml:space="preserve">kuna </w:t>
      </w:r>
      <w:r w:rsidR="000B0872">
        <w:rPr>
          <w:rFonts w:ascii="Times New Roman" w:hAnsi="Times New Roman" w:cs="Times New Roman"/>
          <w:sz w:val="24"/>
          <w:szCs w:val="24"/>
        </w:rPr>
        <w:t xml:space="preserve">andmeid saab </w:t>
      </w:r>
      <w:r w:rsidR="00EC4BD5" w:rsidRPr="00EC4BD5">
        <w:rPr>
          <w:rFonts w:ascii="Times New Roman" w:hAnsi="Times New Roman" w:cs="Times New Roman"/>
          <w:sz w:val="24"/>
          <w:szCs w:val="24"/>
        </w:rPr>
        <w:t>mõnel juhul valida rippmenüüst või muul viisil kiirendatud sisestusega. See vähendab ka andmete sisestamise vigade tekkimise riski, kuna rippmenüü kasutamine vähendab vajadust käsitsi sisestamise järele, mis on sageli vigade allikas. Seeläbi aitab funktsionaalsus muuta protsessi sujuvamaks ja täpsemaks, hoides kokku aega ning parandades andmekvaliteeti.</w:t>
      </w:r>
    </w:p>
    <w:p w14:paraId="459890FE" w14:textId="77777777" w:rsidR="00C343E4" w:rsidRDefault="00C343E4" w:rsidP="00825CA8">
      <w:pPr>
        <w:spacing w:after="0" w:line="240" w:lineRule="auto"/>
        <w:jc w:val="both"/>
        <w:rPr>
          <w:rFonts w:ascii="Times New Roman" w:hAnsi="Times New Roman" w:cs="Times New Roman"/>
          <w:sz w:val="24"/>
          <w:szCs w:val="24"/>
        </w:rPr>
      </w:pPr>
    </w:p>
    <w:p w14:paraId="1C42C4AB" w14:textId="5C6807B1" w:rsidR="00AF113F" w:rsidRDefault="00302A48" w:rsidP="00AF113F">
      <w:pPr>
        <w:spacing w:after="0" w:line="240" w:lineRule="auto"/>
        <w:jc w:val="both"/>
        <w:rPr>
          <w:rFonts w:ascii="Times New Roman" w:hAnsi="Times New Roman" w:cs="Times New Roman"/>
          <w:sz w:val="24"/>
          <w:szCs w:val="24"/>
        </w:rPr>
      </w:pPr>
      <w:r w:rsidRPr="00302A48">
        <w:rPr>
          <w:rFonts w:ascii="Times New Roman" w:hAnsi="Times New Roman" w:cs="Times New Roman"/>
          <w:sz w:val="24"/>
          <w:szCs w:val="24"/>
        </w:rPr>
        <w:t>Muudatuste mõju on suurim üleminekuperioodil, kui ettevõtjad peavad kohandama oma protsesse ja vajadusel viima need vastavusse uute nõuetega. See üleminek võib nõuda töötajate väljaõpet</w:t>
      </w:r>
      <w:r>
        <w:rPr>
          <w:rFonts w:ascii="Times New Roman" w:hAnsi="Times New Roman" w:cs="Times New Roman"/>
          <w:sz w:val="24"/>
          <w:szCs w:val="24"/>
        </w:rPr>
        <w:t>,</w:t>
      </w:r>
      <w:r w:rsidRPr="00302A48">
        <w:rPr>
          <w:rFonts w:ascii="Times New Roman" w:hAnsi="Times New Roman" w:cs="Times New Roman"/>
          <w:sz w:val="24"/>
          <w:szCs w:val="24"/>
        </w:rPr>
        <w:t xml:space="preserve"> </w:t>
      </w:r>
      <w:r>
        <w:rPr>
          <w:rFonts w:ascii="Times New Roman" w:hAnsi="Times New Roman" w:cs="Times New Roman"/>
          <w:sz w:val="24"/>
          <w:szCs w:val="24"/>
        </w:rPr>
        <w:t>et nad oskaksid teenistus- ja tsiviilrelvade registrisse relvade ja laskemoona andmeid esitada. Samuti võib see tähendada</w:t>
      </w:r>
      <w:r w:rsidRPr="00302A48">
        <w:rPr>
          <w:rFonts w:ascii="Times New Roman" w:hAnsi="Times New Roman" w:cs="Times New Roman"/>
          <w:sz w:val="24"/>
          <w:szCs w:val="24"/>
        </w:rPr>
        <w:t xml:space="preserve"> võimalike tehniliste probleemide lahendamist, mis tekitab ajutist lisakoormust.</w:t>
      </w:r>
      <w:r>
        <w:rPr>
          <w:rFonts w:ascii="Times New Roman" w:hAnsi="Times New Roman" w:cs="Times New Roman"/>
          <w:sz w:val="24"/>
          <w:szCs w:val="24"/>
        </w:rPr>
        <w:t xml:space="preserve"> </w:t>
      </w:r>
      <w:r w:rsidR="007A2BA0" w:rsidRPr="0025781D">
        <w:rPr>
          <w:rFonts w:ascii="Times New Roman" w:hAnsi="Times New Roman" w:cs="Times New Roman"/>
          <w:sz w:val="24"/>
          <w:szCs w:val="24"/>
        </w:rPr>
        <w:t xml:space="preserve">Ettevõtjale ei </w:t>
      </w:r>
      <w:r>
        <w:rPr>
          <w:rFonts w:ascii="Times New Roman" w:hAnsi="Times New Roman" w:cs="Times New Roman"/>
          <w:sz w:val="24"/>
          <w:szCs w:val="24"/>
        </w:rPr>
        <w:t>tohiks</w:t>
      </w:r>
      <w:r w:rsidRPr="0025781D">
        <w:rPr>
          <w:rFonts w:ascii="Times New Roman" w:hAnsi="Times New Roman" w:cs="Times New Roman"/>
          <w:sz w:val="24"/>
          <w:szCs w:val="24"/>
        </w:rPr>
        <w:t xml:space="preserve"> </w:t>
      </w:r>
      <w:r w:rsidR="007A2BA0" w:rsidRPr="0025781D">
        <w:rPr>
          <w:rFonts w:ascii="Times New Roman" w:hAnsi="Times New Roman" w:cs="Times New Roman"/>
          <w:sz w:val="24"/>
          <w:szCs w:val="24"/>
        </w:rPr>
        <w:t>eelnõuga majanduslikke lisakulutusi</w:t>
      </w:r>
      <w:r>
        <w:rPr>
          <w:rFonts w:ascii="Times New Roman" w:hAnsi="Times New Roman" w:cs="Times New Roman"/>
          <w:sz w:val="24"/>
          <w:szCs w:val="24"/>
        </w:rPr>
        <w:t xml:space="preserve"> tekkida</w:t>
      </w:r>
      <w:r w:rsidR="007A2BA0" w:rsidRPr="0025781D">
        <w:rPr>
          <w:rFonts w:ascii="Times New Roman" w:hAnsi="Times New Roman" w:cs="Times New Roman"/>
          <w:sz w:val="24"/>
          <w:szCs w:val="24"/>
        </w:rPr>
        <w:t xml:space="preserve">. </w:t>
      </w:r>
      <w:r w:rsidR="00AE64D5" w:rsidRPr="00AE64D5">
        <w:rPr>
          <w:rFonts w:ascii="Times New Roman" w:hAnsi="Times New Roman" w:cs="Times New Roman"/>
          <w:sz w:val="24"/>
          <w:szCs w:val="24"/>
        </w:rPr>
        <w:t xml:space="preserve">Kuna uues elektroonilises vormis nõutakse rohkem andmeid, võib ettevõtjate jaoks tähendada iga deklaratsiooni täitmine alguses suuremat koormust ja vajada täiendavat täpsust ja kontrolli. </w:t>
      </w:r>
      <w:r w:rsidR="007A2BA0" w:rsidRPr="0025781D">
        <w:rPr>
          <w:rFonts w:ascii="Times New Roman" w:hAnsi="Times New Roman" w:cs="Times New Roman"/>
          <w:sz w:val="24"/>
          <w:szCs w:val="24"/>
        </w:rPr>
        <w:t xml:space="preserve">Uuendatud teenistus- ja tsiviilrelvade registri kasutamise koolitused tegevusloa omajatele korraldab PPA. Samuti tagab PPA asjakohaste kasutusjuhendite olemasolu. </w:t>
      </w:r>
      <w:r w:rsidR="007A2BA0" w:rsidRPr="00CC35D9">
        <w:rPr>
          <w:rFonts w:ascii="Times New Roman" w:hAnsi="Times New Roman" w:cs="Times New Roman"/>
          <w:sz w:val="24"/>
          <w:szCs w:val="24"/>
        </w:rPr>
        <w:t>Võivad tekkida mõningad kohanemisraskused</w:t>
      </w:r>
      <w:r w:rsidR="007A2BA0">
        <w:rPr>
          <w:rFonts w:ascii="Times New Roman" w:hAnsi="Times New Roman" w:cs="Times New Roman"/>
          <w:sz w:val="24"/>
          <w:szCs w:val="24"/>
        </w:rPr>
        <w:t xml:space="preserve">. </w:t>
      </w:r>
      <w:r w:rsidR="008F15FC" w:rsidRPr="0084072D">
        <w:rPr>
          <w:rFonts w:ascii="Times New Roman" w:hAnsi="Times New Roman" w:cs="Times New Roman"/>
          <w:sz w:val="24"/>
          <w:szCs w:val="24"/>
        </w:rPr>
        <w:t xml:space="preserve">Ebasoovitava mõju kaasnemise risk on väike. </w:t>
      </w:r>
      <w:r w:rsidR="009C2871" w:rsidRPr="009C2871">
        <w:rPr>
          <w:rFonts w:ascii="Times New Roman" w:hAnsi="Times New Roman" w:cs="Times New Roman"/>
          <w:sz w:val="24"/>
          <w:szCs w:val="24"/>
        </w:rPr>
        <w:t xml:space="preserve">Kokkuvõttes on mõju sagedasem ettevõtjate jaoks, kes tegelevad tihedalt relvade ja laskemoona EL-i piires </w:t>
      </w:r>
      <w:r w:rsidR="009C2871">
        <w:rPr>
          <w:rFonts w:ascii="Times New Roman" w:hAnsi="Times New Roman" w:cs="Times New Roman"/>
          <w:sz w:val="24"/>
          <w:szCs w:val="24"/>
        </w:rPr>
        <w:t>kauplemisega</w:t>
      </w:r>
      <w:r w:rsidR="009C2871" w:rsidRPr="009C2871">
        <w:rPr>
          <w:rFonts w:ascii="Times New Roman" w:hAnsi="Times New Roman" w:cs="Times New Roman"/>
          <w:sz w:val="24"/>
          <w:szCs w:val="24"/>
        </w:rPr>
        <w:t xml:space="preserve"> ja kes esitavad deklaratsioone sageli. Elektroonilise süsteemi kättesaadavus ja ettevõtte võimekus seda tõhusalt kasutada vähendab mõju </w:t>
      </w:r>
      <w:r w:rsidR="00972E35">
        <w:rPr>
          <w:rFonts w:ascii="Times New Roman" w:hAnsi="Times New Roman" w:cs="Times New Roman"/>
          <w:sz w:val="24"/>
          <w:szCs w:val="24"/>
        </w:rPr>
        <w:t>ulatust</w:t>
      </w:r>
      <w:r w:rsidR="009C2871" w:rsidRPr="009C2871">
        <w:rPr>
          <w:rFonts w:ascii="Times New Roman" w:hAnsi="Times New Roman" w:cs="Times New Roman"/>
          <w:sz w:val="24"/>
          <w:szCs w:val="24"/>
        </w:rPr>
        <w:t xml:space="preserve">. </w:t>
      </w:r>
      <w:r w:rsidR="00AF113F" w:rsidRPr="00C343E4">
        <w:rPr>
          <w:rFonts w:ascii="Times New Roman" w:hAnsi="Times New Roman" w:cs="Times New Roman"/>
          <w:sz w:val="24"/>
          <w:szCs w:val="24"/>
        </w:rPr>
        <w:t xml:space="preserve">Kui ettevõtjatel on piisav tehniline tugi ja võimekus kasutada elektroonilist deklaratsioonivormi, väheneb </w:t>
      </w:r>
      <w:r w:rsidR="00AF113F">
        <w:rPr>
          <w:rFonts w:ascii="Times New Roman" w:hAnsi="Times New Roman" w:cs="Times New Roman"/>
          <w:sz w:val="24"/>
          <w:szCs w:val="24"/>
        </w:rPr>
        <w:t xml:space="preserve">ebasoovitava </w:t>
      </w:r>
      <w:r w:rsidR="00AF113F" w:rsidRPr="00C343E4">
        <w:rPr>
          <w:rFonts w:ascii="Times New Roman" w:hAnsi="Times New Roman" w:cs="Times New Roman"/>
          <w:sz w:val="24"/>
          <w:szCs w:val="24"/>
        </w:rPr>
        <w:t xml:space="preserve">mõju </w:t>
      </w:r>
      <w:r w:rsidR="00AF113F">
        <w:rPr>
          <w:rFonts w:ascii="Times New Roman" w:hAnsi="Times New Roman" w:cs="Times New Roman"/>
          <w:sz w:val="24"/>
          <w:szCs w:val="24"/>
        </w:rPr>
        <w:t>kaasnemise risk</w:t>
      </w:r>
      <w:r w:rsidR="00AF113F" w:rsidRPr="00C343E4">
        <w:rPr>
          <w:rFonts w:ascii="Times New Roman" w:hAnsi="Times New Roman" w:cs="Times New Roman"/>
          <w:sz w:val="24"/>
          <w:szCs w:val="24"/>
        </w:rPr>
        <w:t xml:space="preserve"> ning lihtsustub kogu protsess. Elektrooniline esitamine on kiirem ja vähendab käsitsi täitmisest tulenevaid vigu. See toob kaasa lühema menetlusaja, väiksemad tegevuskulud ja vähendab paber</w:t>
      </w:r>
      <w:r w:rsidR="008822B9">
        <w:rPr>
          <w:rFonts w:ascii="Times New Roman" w:hAnsi="Times New Roman" w:cs="Times New Roman"/>
          <w:sz w:val="24"/>
          <w:szCs w:val="24"/>
        </w:rPr>
        <w:t>i</w:t>
      </w:r>
      <w:r w:rsidR="00AF113F" w:rsidRPr="00C343E4">
        <w:rPr>
          <w:rFonts w:ascii="Times New Roman" w:hAnsi="Times New Roman" w:cs="Times New Roman"/>
          <w:sz w:val="24"/>
          <w:szCs w:val="24"/>
        </w:rPr>
        <w:t>kulu, mis on kasulik eriti ettevõtjatele, kes esitavad deklaratsioone sageli.</w:t>
      </w:r>
    </w:p>
    <w:p w14:paraId="60679518" w14:textId="77777777" w:rsidR="00AF113F" w:rsidRDefault="00AF113F" w:rsidP="00CC35D9">
      <w:pPr>
        <w:spacing w:after="0" w:line="240" w:lineRule="auto"/>
        <w:jc w:val="both"/>
        <w:rPr>
          <w:rFonts w:ascii="Times New Roman" w:hAnsi="Times New Roman" w:cs="Times New Roman"/>
          <w:sz w:val="24"/>
          <w:szCs w:val="24"/>
        </w:rPr>
      </w:pPr>
    </w:p>
    <w:p w14:paraId="273B9269" w14:textId="1E0C7EC2" w:rsidR="00CC35D9" w:rsidRPr="0025781D" w:rsidRDefault="00CC35D9" w:rsidP="00CC35D9">
      <w:pPr>
        <w:spacing w:after="0" w:line="240" w:lineRule="auto"/>
        <w:jc w:val="both"/>
        <w:rPr>
          <w:rFonts w:ascii="Times New Roman" w:hAnsi="Times New Roman" w:cs="Times New Roman"/>
          <w:sz w:val="24"/>
          <w:szCs w:val="24"/>
        </w:rPr>
      </w:pPr>
      <w:r w:rsidRPr="0025781D">
        <w:rPr>
          <w:rFonts w:ascii="Times New Roman" w:hAnsi="Times New Roman" w:cs="Times New Roman"/>
          <w:sz w:val="24"/>
          <w:szCs w:val="24"/>
        </w:rPr>
        <w:t>Relvakaubanduse</w:t>
      </w:r>
      <w:r w:rsidR="007F1EFB">
        <w:rPr>
          <w:rFonts w:ascii="Times New Roman" w:hAnsi="Times New Roman" w:cs="Times New Roman"/>
          <w:sz w:val="24"/>
          <w:szCs w:val="24"/>
        </w:rPr>
        <w:t>le</w:t>
      </w:r>
      <w:r w:rsidRPr="0025781D">
        <w:rPr>
          <w:rFonts w:ascii="Times New Roman" w:hAnsi="Times New Roman" w:cs="Times New Roman"/>
          <w:sz w:val="24"/>
          <w:szCs w:val="24"/>
        </w:rPr>
        <w:t xml:space="preserve"> eelnõu </w:t>
      </w:r>
      <w:r w:rsidR="007F1EFB">
        <w:rPr>
          <w:rFonts w:ascii="Times New Roman" w:hAnsi="Times New Roman" w:cs="Times New Roman"/>
          <w:sz w:val="24"/>
          <w:szCs w:val="24"/>
        </w:rPr>
        <w:t>mõju ei avalda</w:t>
      </w:r>
      <w:r w:rsidRPr="0025781D">
        <w:rPr>
          <w:rFonts w:ascii="Times New Roman" w:hAnsi="Times New Roman" w:cs="Times New Roman"/>
          <w:sz w:val="24"/>
          <w:szCs w:val="24"/>
        </w:rPr>
        <w:t>.</w:t>
      </w:r>
    </w:p>
    <w:p w14:paraId="790023EA" w14:textId="77777777" w:rsidR="008F15FC" w:rsidRPr="0025781D" w:rsidRDefault="008F15FC" w:rsidP="00825CA8">
      <w:pPr>
        <w:spacing w:after="0" w:line="240" w:lineRule="auto"/>
        <w:jc w:val="both"/>
        <w:rPr>
          <w:rFonts w:ascii="Times New Roman" w:hAnsi="Times New Roman" w:cs="Times New Roman"/>
          <w:sz w:val="24"/>
          <w:szCs w:val="24"/>
        </w:rPr>
      </w:pPr>
    </w:p>
    <w:p w14:paraId="13BFABE4" w14:textId="2EAB9C53" w:rsidR="00D675AD" w:rsidRPr="0025781D" w:rsidRDefault="00D675AD" w:rsidP="00825CA8">
      <w:pPr>
        <w:spacing w:after="0" w:line="240" w:lineRule="auto"/>
        <w:jc w:val="both"/>
        <w:rPr>
          <w:rFonts w:ascii="Times New Roman" w:hAnsi="Times New Roman" w:cs="Times New Roman"/>
          <w:sz w:val="24"/>
          <w:szCs w:val="24"/>
        </w:rPr>
      </w:pPr>
      <w:r w:rsidRPr="0025781D">
        <w:rPr>
          <w:rFonts w:ascii="Times New Roman" w:hAnsi="Times New Roman" w:cs="Times New Roman"/>
          <w:sz w:val="24"/>
          <w:szCs w:val="24"/>
        </w:rPr>
        <w:t xml:space="preserve">Kokkuvõtvalt võib tuua kavandatavate muudatuste positiivse mõjuna välja, et tänu </w:t>
      </w:r>
      <w:r w:rsidR="009A6379" w:rsidRPr="0025781D">
        <w:rPr>
          <w:rFonts w:ascii="Times New Roman" w:hAnsi="Times New Roman" w:cs="Times New Roman"/>
          <w:sz w:val="24"/>
          <w:szCs w:val="24"/>
        </w:rPr>
        <w:t xml:space="preserve">teenistus- ja tsiviilrelvade </w:t>
      </w:r>
      <w:r w:rsidRPr="0025781D">
        <w:rPr>
          <w:rFonts w:ascii="Times New Roman" w:hAnsi="Times New Roman" w:cs="Times New Roman"/>
          <w:sz w:val="24"/>
          <w:szCs w:val="24"/>
        </w:rPr>
        <w:t xml:space="preserve">registri uuendamisele </w:t>
      </w:r>
      <w:r w:rsidR="004C49F5">
        <w:rPr>
          <w:rFonts w:ascii="Times New Roman" w:hAnsi="Times New Roman" w:cs="Times New Roman"/>
          <w:sz w:val="24"/>
          <w:szCs w:val="24"/>
        </w:rPr>
        <w:t>paraneb andmekvaliteet</w:t>
      </w:r>
      <w:r w:rsidRPr="0025781D">
        <w:rPr>
          <w:rFonts w:ascii="Times New Roman" w:hAnsi="Times New Roman" w:cs="Times New Roman"/>
          <w:sz w:val="24"/>
          <w:szCs w:val="24"/>
        </w:rPr>
        <w:t xml:space="preserve"> andmete edastamisel ning lühenevad ooteajad. </w:t>
      </w:r>
      <w:commentRangeStart w:id="7"/>
      <w:r w:rsidRPr="0025781D">
        <w:rPr>
          <w:rFonts w:ascii="Times New Roman" w:hAnsi="Times New Roman" w:cs="Times New Roman"/>
          <w:sz w:val="24"/>
          <w:szCs w:val="24"/>
        </w:rPr>
        <w:t>Digilahendus vähendab halduskoormust, hoides kokku aega ja vabastades ressurssi, mis võimaldab ettevõtjatel panustada enam põhitegevuse tulemuslikkusesse</w:t>
      </w:r>
      <w:commentRangeEnd w:id="7"/>
      <w:r w:rsidR="003041CF">
        <w:rPr>
          <w:rStyle w:val="Kommentaariviide"/>
        </w:rPr>
        <w:commentReference w:id="7"/>
      </w:r>
      <w:r w:rsidRPr="0025781D">
        <w:rPr>
          <w:rFonts w:ascii="Times New Roman" w:hAnsi="Times New Roman" w:cs="Times New Roman"/>
          <w:sz w:val="24"/>
          <w:szCs w:val="24"/>
        </w:rPr>
        <w:t>.</w:t>
      </w:r>
    </w:p>
    <w:p w14:paraId="56B8F05C" w14:textId="77777777" w:rsidR="00D675AD" w:rsidRPr="0025781D" w:rsidRDefault="00D675AD" w:rsidP="00825CA8">
      <w:pPr>
        <w:spacing w:after="0" w:line="240" w:lineRule="auto"/>
        <w:jc w:val="both"/>
        <w:rPr>
          <w:rFonts w:ascii="Times New Roman" w:hAnsi="Times New Roman" w:cs="Times New Roman"/>
          <w:sz w:val="24"/>
          <w:szCs w:val="24"/>
        </w:rPr>
      </w:pPr>
    </w:p>
    <w:p w14:paraId="65367737" w14:textId="22C221F8" w:rsidR="00323ED5" w:rsidRPr="0025781D" w:rsidRDefault="00D675AD" w:rsidP="00825CA8">
      <w:pPr>
        <w:pStyle w:val="Vahedeta"/>
        <w:jc w:val="both"/>
        <w:rPr>
          <w:sz w:val="24"/>
          <w:szCs w:val="24"/>
        </w:rPr>
      </w:pPr>
      <w:r w:rsidRPr="0025781D">
        <w:rPr>
          <w:sz w:val="24"/>
          <w:szCs w:val="24"/>
        </w:rPr>
        <w:lastRenderedPageBreak/>
        <w:t>Muudatused ei ole olulise mõjuga.</w:t>
      </w:r>
      <w:r w:rsidR="00323ED5" w:rsidRPr="00116321">
        <w:rPr>
          <w:sz w:val="24"/>
          <w:szCs w:val="24"/>
        </w:rPr>
        <w:t xml:space="preserve"> Ebasoovitava mõju kaasnemise risk</w:t>
      </w:r>
      <w:r w:rsidR="00323ED5" w:rsidRPr="0025781D">
        <w:rPr>
          <w:sz w:val="24"/>
          <w:szCs w:val="24"/>
        </w:rPr>
        <w:t xml:space="preserve"> on </w:t>
      </w:r>
      <w:r w:rsidR="00323ED5" w:rsidRPr="009D1EF4">
        <w:rPr>
          <w:sz w:val="24"/>
          <w:szCs w:val="24"/>
        </w:rPr>
        <w:t>väike</w:t>
      </w:r>
      <w:r w:rsidR="00323ED5" w:rsidRPr="0025781D">
        <w:rPr>
          <w:sz w:val="24"/>
          <w:szCs w:val="24"/>
        </w:rPr>
        <w:t xml:space="preserve">. Eeldatavasti negatiivsed tagajärjed puuduvad. </w:t>
      </w:r>
      <w:r w:rsidR="002008D3">
        <w:rPr>
          <w:sz w:val="24"/>
          <w:szCs w:val="24"/>
        </w:rPr>
        <w:t xml:space="preserve">Küll aga omab muudatusega kaasnev ressursi kokkuhoid positiivset mõju sihtrühmale. </w:t>
      </w:r>
      <w:r w:rsidR="00323ED5" w:rsidRPr="0025781D">
        <w:rPr>
          <w:sz w:val="24"/>
          <w:szCs w:val="24"/>
        </w:rPr>
        <w:t xml:space="preserve">Sihtrühma töökorraldus ei muutu </w:t>
      </w:r>
      <w:r w:rsidR="002008D3">
        <w:rPr>
          <w:sz w:val="24"/>
          <w:szCs w:val="24"/>
        </w:rPr>
        <w:t xml:space="preserve">oluliselt, kuid </w:t>
      </w:r>
      <w:r w:rsidR="00323ED5" w:rsidRPr="0025781D">
        <w:rPr>
          <w:sz w:val="24"/>
          <w:szCs w:val="24"/>
        </w:rPr>
        <w:t>suureneb õigusselgus.</w:t>
      </w:r>
    </w:p>
    <w:p w14:paraId="4AF1F2C1" w14:textId="77777777" w:rsidR="00D675AD" w:rsidRPr="0025781D" w:rsidRDefault="00D675AD" w:rsidP="00825CA8">
      <w:pPr>
        <w:spacing w:after="0" w:line="240" w:lineRule="auto"/>
        <w:jc w:val="both"/>
        <w:rPr>
          <w:rFonts w:ascii="Times New Roman" w:hAnsi="Times New Roman" w:cs="Times New Roman"/>
          <w:sz w:val="24"/>
          <w:szCs w:val="24"/>
        </w:rPr>
      </w:pPr>
    </w:p>
    <w:p w14:paraId="4E00D923" w14:textId="4416AC41" w:rsidR="00D675AD" w:rsidRPr="0025781D" w:rsidRDefault="00AC6E13" w:rsidP="00825CA8">
      <w:pPr>
        <w:spacing w:after="0" w:line="240" w:lineRule="auto"/>
        <w:jc w:val="both"/>
        <w:rPr>
          <w:rFonts w:ascii="Times New Roman" w:hAnsi="Times New Roman" w:cs="Times New Roman"/>
          <w:b/>
          <w:bCs/>
          <w:sz w:val="24"/>
          <w:szCs w:val="24"/>
          <w:u w:val="single"/>
        </w:rPr>
      </w:pPr>
      <w:r>
        <w:rPr>
          <w:rFonts w:ascii="Times New Roman" w:hAnsi="Times New Roman" w:cs="Times New Roman"/>
          <w:b/>
          <w:bCs/>
          <w:sz w:val="24"/>
          <w:szCs w:val="24"/>
          <w:u w:val="single"/>
        </w:rPr>
        <w:t>4.</w:t>
      </w:r>
      <w:r w:rsidR="00763C3B">
        <w:rPr>
          <w:rFonts w:ascii="Times New Roman" w:hAnsi="Times New Roman" w:cs="Times New Roman"/>
          <w:b/>
          <w:bCs/>
          <w:sz w:val="24"/>
          <w:szCs w:val="24"/>
          <w:u w:val="single"/>
        </w:rPr>
        <w:t>2</w:t>
      </w:r>
      <w:r>
        <w:rPr>
          <w:rFonts w:ascii="Times New Roman" w:hAnsi="Times New Roman" w:cs="Times New Roman"/>
          <w:b/>
          <w:bCs/>
          <w:sz w:val="24"/>
          <w:szCs w:val="24"/>
          <w:u w:val="single"/>
        </w:rPr>
        <w:t xml:space="preserve">.2. </w:t>
      </w:r>
      <w:r w:rsidR="00926A46" w:rsidRPr="0025781D">
        <w:rPr>
          <w:rFonts w:ascii="Times New Roman" w:hAnsi="Times New Roman" w:cs="Times New Roman"/>
          <w:b/>
          <w:bCs/>
          <w:sz w:val="24"/>
          <w:szCs w:val="24"/>
          <w:u w:val="single"/>
        </w:rPr>
        <w:t>Mõju riigiasutuste ja kohaliku omavalitsuse asutuste korraldusele</w:t>
      </w:r>
    </w:p>
    <w:p w14:paraId="17D3249D" w14:textId="77777777" w:rsidR="00D675AD" w:rsidRPr="0025781D" w:rsidRDefault="00D675AD" w:rsidP="00825CA8">
      <w:pPr>
        <w:spacing w:after="0" w:line="240" w:lineRule="auto"/>
        <w:jc w:val="both"/>
        <w:rPr>
          <w:rFonts w:ascii="Times New Roman" w:hAnsi="Times New Roman" w:cs="Times New Roman"/>
          <w:sz w:val="24"/>
          <w:szCs w:val="24"/>
        </w:rPr>
      </w:pPr>
    </w:p>
    <w:p w14:paraId="1196F6D9" w14:textId="43465955" w:rsidR="00D675AD" w:rsidRPr="0025781D" w:rsidRDefault="00D675AD" w:rsidP="00825CA8">
      <w:pPr>
        <w:spacing w:after="0" w:line="240" w:lineRule="auto"/>
        <w:jc w:val="both"/>
        <w:rPr>
          <w:rFonts w:ascii="Times New Roman" w:hAnsi="Times New Roman" w:cs="Times New Roman"/>
          <w:sz w:val="24"/>
          <w:szCs w:val="24"/>
        </w:rPr>
      </w:pPr>
      <w:r w:rsidRPr="0025781D">
        <w:rPr>
          <w:rFonts w:ascii="Times New Roman" w:hAnsi="Times New Roman" w:cs="Times New Roman"/>
          <w:sz w:val="24"/>
          <w:szCs w:val="24"/>
          <w:u w:val="single"/>
        </w:rPr>
        <w:t>Mõju sihtrühm</w:t>
      </w:r>
      <w:r w:rsidRPr="0025781D">
        <w:rPr>
          <w:rFonts w:ascii="Times New Roman" w:hAnsi="Times New Roman" w:cs="Times New Roman"/>
          <w:sz w:val="24"/>
          <w:szCs w:val="24"/>
        </w:rPr>
        <w:t>: PPA</w:t>
      </w:r>
    </w:p>
    <w:p w14:paraId="35AFCA00" w14:textId="77777777" w:rsidR="00D675AD" w:rsidRPr="0025781D" w:rsidRDefault="00D675AD" w:rsidP="00825CA8">
      <w:pPr>
        <w:spacing w:after="0" w:line="240" w:lineRule="auto"/>
        <w:jc w:val="both"/>
        <w:rPr>
          <w:rFonts w:ascii="Times New Roman" w:hAnsi="Times New Roman" w:cs="Times New Roman"/>
          <w:sz w:val="24"/>
          <w:szCs w:val="24"/>
        </w:rPr>
      </w:pPr>
    </w:p>
    <w:p w14:paraId="54F3D2CC" w14:textId="7B09CB95" w:rsidR="00D675AD" w:rsidRPr="0025781D" w:rsidRDefault="00970DA8" w:rsidP="00825CA8">
      <w:pPr>
        <w:spacing w:after="0" w:line="240" w:lineRule="auto"/>
        <w:jc w:val="both"/>
        <w:rPr>
          <w:rFonts w:ascii="Times New Roman" w:hAnsi="Times New Roman" w:cs="Times New Roman"/>
          <w:sz w:val="24"/>
          <w:szCs w:val="24"/>
        </w:rPr>
      </w:pPr>
      <w:r w:rsidRPr="008E5B15">
        <w:rPr>
          <w:rFonts w:ascii="Times New Roman" w:hAnsi="Times New Roman" w:cs="Times New Roman"/>
          <w:sz w:val="24"/>
          <w:szCs w:val="24"/>
        </w:rPr>
        <w:t xml:space="preserve">PPA jaoks on </w:t>
      </w:r>
      <w:r w:rsidR="002812D5">
        <w:rPr>
          <w:rFonts w:ascii="Times New Roman" w:hAnsi="Times New Roman" w:cs="Times New Roman"/>
          <w:sz w:val="24"/>
          <w:szCs w:val="24"/>
        </w:rPr>
        <w:t>kavandatava</w:t>
      </w:r>
      <w:r>
        <w:rPr>
          <w:rFonts w:ascii="Times New Roman" w:hAnsi="Times New Roman" w:cs="Times New Roman"/>
          <w:sz w:val="24"/>
          <w:szCs w:val="24"/>
        </w:rPr>
        <w:t xml:space="preserve"> </w:t>
      </w:r>
      <w:r w:rsidRPr="004B26ED">
        <w:rPr>
          <w:rFonts w:ascii="Times New Roman" w:hAnsi="Times New Roman" w:cs="Times New Roman"/>
          <w:sz w:val="24"/>
          <w:szCs w:val="24"/>
        </w:rPr>
        <w:t>muudatuse mõju ulatus ja sagedus väikesed. Eelnõuga kavandatav muudatus on peamiselt suunatud õigusselguse loomisele relvade ja laskemoona edasitoimetamise deklaratsioonide elektroonilise vormi kasutamisel, mis lihtsustab protsesse ja vähendab administratiivset koormust. Elektrooniline deklaratsioon on juba kasutusele võetud ning olemasolev süsteem on vastavaks arendatud, seega ei too muudatus kaasa täiendavaid kulutusi ega mõjuta sihtrühma senist töökorraldust.</w:t>
      </w:r>
    </w:p>
    <w:p w14:paraId="34D70010" w14:textId="77777777" w:rsidR="00411F5D" w:rsidRPr="0025781D" w:rsidRDefault="00411F5D" w:rsidP="00825CA8">
      <w:pPr>
        <w:spacing w:after="0" w:line="240" w:lineRule="auto"/>
        <w:jc w:val="both"/>
        <w:rPr>
          <w:rFonts w:ascii="Times New Roman" w:hAnsi="Times New Roman" w:cs="Times New Roman"/>
          <w:sz w:val="24"/>
          <w:szCs w:val="24"/>
        </w:rPr>
      </w:pPr>
    </w:p>
    <w:p w14:paraId="24B7A885" w14:textId="40CCC711" w:rsidR="00D675AD" w:rsidRPr="0025781D" w:rsidRDefault="000E1338" w:rsidP="00825CA8">
      <w:pPr>
        <w:spacing w:after="0" w:line="240" w:lineRule="auto"/>
        <w:jc w:val="both"/>
        <w:rPr>
          <w:rFonts w:ascii="Times New Roman" w:hAnsi="Times New Roman" w:cs="Times New Roman"/>
          <w:sz w:val="24"/>
          <w:szCs w:val="24"/>
        </w:rPr>
      </w:pPr>
      <w:r w:rsidRPr="0025781D">
        <w:rPr>
          <w:rFonts w:ascii="Times New Roman" w:hAnsi="Times New Roman" w:cs="Times New Roman"/>
          <w:sz w:val="24"/>
          <w:szCs w:val="24"/>
        </w:rPr>
        <w:t xml:space="preserve">Ebasoovitava mõju kaasnemise risk on </w:t>
      </w:r>
      <w:r w:rsidRPr="00680B2C">
        <w:rPr>
          <w:rFonts w:ascii="Times New Roman" w:hAnsi="Times New Roman" w:cs="Times New Roman"/>
          <w:sz w:val="24"/>
          <w:szCs w:val="24"/>
        </w:rPr>
        <w:t>väike</w:t>
      </w:r>
      <w:r w:rsidRPr="0025781D">
        <w:rPr>
          <w:rFonts w:ascii="Times New Roman" w:hAnsi="Times New Roman" w:cs="Times New Roman"/>
          <w:sz w:val="24"/>
          <w:szCs w:val="24"/>
        </w:rPr>
        <w:t xml:space="preserve">. </w:t>
      </w:r>
      <w:r w:rsidR="00546B98" w:rsidRPr="0025781D">
        <w:rPr>
          <w:rFonts w:ascii="Times New Roman" w:hAnsi="Times New Roman" w:cs="Times New Roman"/>
          <w:sz w:val="24"/>
          <w:szCs w:val="24"/>
        </w:rPr>
        <w:t xml:space="preserve">Teenistus- ja tsiviilrelvade </w:t>
      </w:r>
      <w:r w:rsidR="00D675AD" w:rsidRPr="0025781D">
        <w:rPr>
          <w:rFonts w:ascii="Times New Roman" w:hAnsi="Times New Roman" w:cs="Times New Roman"/>
          <w:sz w:val="24"/>
          <w:szCs w:val="24"/>
        </w:rPr>
        <w:t>registri arendamisel on piisavalt hästi arvestatud tänapäeva turvanõuetega. Kõik vajalikud riskid on hinnatud ning maandamismeetmed ja nende kontrollimeetmed rakendatud. Registriandmetele juurdepääsu taotlejad on piisavalt kontrollitud ja kõik päringud logitakse. Registrikannetest tehakse automaatsed turvakoopiad</w:t>
      </w:r>
      <w:r w:rsidR="00A66FF4" w:rsidRPr="00A66FF4">
        <w:t xml:space="preserve"> </w:t>
      </w:r>
      <w:r w:rsidR="00A66FF4" w:rsidRPr="00A66FF4">
        <w:rPr>
          <w:rFonts w:ascii="Times New Roman" w:hAnsi="Times New Roman" w:cs="Times New Roman"/>
          <w:sz w:val="24"/>
          <w:szCs w:val="24"/>
        </w:rPr>
        <w:t>tagades andmete kaitstuse ja säilimise ka ootamatute sündmuste korral</w:t>
      </w:r>
      <w:r w:rsidR="00D675AD" w:rsidRPr="0025781D">
        <w:rPr>
          <w:rFonts w:ascii="Times New Roman" w:hAnsi="Times New Roman" w:cs="Times New Roman"/>
          <w:sz w:val="24"/>
          <w:szCs w:val="24"/>
        </w:rPr>
        <w:t>.</w:t>
      </w:r>
    </w:p>
    <w:p w14:paraId="721E5A87" w14:textId="70B96A5E" w:rsidR="00D675AD" w:rsidRPr="0025781D" w:rsidRDefault="00D675AD" w:rsidP="00825CA8">
      <w:pPr>
        <w:spacing w:after="0" w:line="240" w:lineRule="auto"/>
        <w:jc w:val="both"/>
        <w:rPr>
          <w:rFonts w:ascii="Times New Roman" w:hAnsi="Times New Roman" w:cs="Times New Roman"/>
          <w:sz w:val="24"/>
          <w:szCs w:val="24"/>
        </w:rPr>
      </w:pPr>
    </w:p>
    <w:p w14:paraId="695440D8" w14:textId="7F3FB55E" w:rsidR="00D675AD" w:rsidRDefault="00607A4F" w:rsidP="00825CA8">
      <w:pPr>
        <w:spacing w:after="0" w:line="240" w:lineRule="auto"/>
        <w:jc w:val="both"/>
        <w:rPr>
          <w:rFonts w:ascii="Times New Roman" w:hAnsi="Times New Roman" w:cs="Times New Roman"/>
          <w:sz w:val="24"/>
          <w:szCs w:val="24"/>
        </w:rPr>
      </w:pPr>
      <w:r w:rsidRPr="00607A4F">
        <w:rPr>
          <w:rFonts w:ascii="Times New Roman" w:hAnsi="Times New Roman" w:cs="Times New Roman"/>
          <w:sz w:val="24"/>
          <w:szCs w:val="24"/>
        </w:rPr>
        <w:t>Eeldatav mõju PPA-le on positiivne, kuna elektrooniliste deklaratsioonide laiem kasutamine optimeerib tööprotsesse ja võimaldab aega tõhusamalt kasutada. Deklaratsiooni elektroonilise esitamise puhul pole enam vaja andmeid käsitsi korduvalt sisestada, mis vähendab andmete sisestamisel eksimise riski ja kiirendab deklaratsioonide töötlemist. Vabanenud tööaega saab kasutada muude ülesannete täitmiseks, näiteks järelevalve tugevdamiseks ja tõhustamiseks.</w:t>
      </w:r>
    </w:p>
    <w:p w14:paraId="187B35C5" w14:textId="77777777" w:rsidR="00607A4F" w:rsidRPr="0025781D" w:rsidRDefault="00607A4F" w:rsidP="00825CA8">
      <w:pPr>
        <w:spacing w:after="0" w:line="240" w:lineRule="auto"/>
        <w:jc w:val="both"/>
        <w:rPr>
          <w:rFonts w:ascii="Times New Roman" w:hAnsi="Times New Roman" w:cs="Times New Roman"/>
          <w:sz w:val="24"/>
          <w:szCs w:val="24"/>
        </w:rPr>
      </w:pPr>
    </w:p>
    <w:p w14:paraId="3D62696F" w14:textId="18C56279" w:rsidR="000428FE" w:rsidRPr="0025781D" w:rsidRDefault="000428FE" w:rsidP="0077795A">
      <w:pPr>
        <w:spacing w:after="0" w:line="240" w:lineRule="auto"/>
        <w:jc w:val="both"/>
        <w:rPr>
          <w:rFonts w:ascii="Times New Roman" w:hAnsi="Times New Roman" w:cs="Times New Roman"/>
          <w:sz w:val="24"/>
          <w:szCs w:val="24"/>
        </w:rPr>
      </w:pPr>
      <w:r w:rsidRPr="0025781D">
        <w:rPr>
          <w:rFonts w:ascii="Times New Roman" w:hAnsi="Times New Roman" w:cs="Times New Roman"/>
          <w:b/>
          <w:bCs/>
          <w:sz w:val="24"/>
          <w:szCs w:val="24"/>
        </w:rPr>
        <w:t>Järeldus mõju olulisuse kohta:</w:t>
      </w:r>
      <w:r w:rsidRPr="0025781D">
        <w:rPr>
          <w:rFonts w:ascii="Times New Roman" w:hAnsi="Times New Roman" w:cs="Times New Roman"/>
          <w:sz w:val="24"/>
          <w:szCs w:val="24"/>
        </w:rPr>
        <w:t xml:space="preserve"> muudatusel ei ole olulist mõju. Muudes valdkondades muudatus mõju ei avalda ja seega muud mõju ei hinnata.</w:t>
      </w:r>
    </w:p>
    <w:p w14:paraId="15CF3142" w14:textId="77777777" w:rsidR="000428FE" w:rsidRDefault="000428FE" w:rsidP="00825CA8">
      <w:pPr>
        <w:spacing w:after="0" w:line="240" w:lineRule="auto"/>
        <w:jc w:val="both"/>
        <w:rPr>
          <w:rFonts w:ascii="Times New Roman" w:hAnsi="Times New Roman" w:cs="Times New Roman"/>
          <w:sz w:val="24"/>
          <w:szCs w:val="24"/>
        </w:rPr>
      </w:pPr>
    </w:p>
    <w:p w14:paraId="20BCF30A" w14:textId="68CF4748" w:rsidR="00724C07" w:rsidRPr="0025781D" w:rsidRDefault="00724C07" w:rsidP="00724C07">
      <w:pPr>
        <w:spacing w:after="0" w:line="240" w:lineRule="auto"/>
        <w:rPr>
          <w:rFonts w:ascii="Times New Roman" w:hAnsi="Times New Roman" w:cs="Times New Roman"/>
          <w:b/>
          <w:bCs/>
          <w:sz w:val="24"/>
          <w:szCs w:val="24"/>
        </w:rPr>
      </w:pPr>
      <w:r w:rsidRPr="0025781D">
        <w:rPr>
          <w:rFonts w:ascii="Times New Roman" w:hAnsi="Times New Roman" w:cs="Times New Roman"/>
          <w:b/>
          <w:bCs/>
          <w:sz w:val="24"/>
          <w:szCs w:val="24"/>
        </w:rPr>
        <w:t>4.</w:t>
      </w:r>
      <w:r>
        <w:rPr>
          <w:rFonts w:ascii="Times New Roman" w:hAnsi="Times New Roman" w:cs="Times New Roman"/>
          <w:b/>
          <w:bCs/>
          <w:sz w:val="24"/>
          <w:szCs w:val="24"/>
        </w:rPr>
        <w:t>3</w:t>
      </w:r>
      <w:r w:rsidRPr="0025781D">
        <w:rPr>
          <w:rFonts w:ascii="Times New Roman" w:hAnsi="Times New Roman" w:cs="Times New Roman"/>
          <w:b/>
          <w:bCs/>
          <w:sz w:val="24"/>
          <w:szCs w:val="24"/>
        </w:rPr>
        <w:t>. Määruse nr 13 muutmise mõjud</w:t>
      </w:r>
    </w:p>
    <w:p w14:paraId="0BC48F51" w14:textId="77777777" w:rsidR="00724C07" w:rsidRPr="0025781D" w:rsidRDefault="00724C07" w:rsidP="00724C07">
      <w:pPr>
        <w:spacing w:after="0" w:line="240" w:lineRule="auto"/>
        <w:rPr>
          <w:rFonts w:ascii="Times New Roman" w:hAnsi="Times New Roman" w:cs="Times New Roman"/>
          <w:sz w:val="24"/>
          <w:szCs w:val="24"/>
        </w:rPr>
      </w:pPr>
    </w:p>
    <w:p w14:paraId="0EBAD13F" w14:textId="77777777" w:rsidR="00724C07" w:rsidRPr="0025781D" w:rsidRDefault="00724C07" w:rsidP="00724C07">
      <w:pPr>
        <w:spacing w:after="0" w:line="240" w:lineRule="auto"/>
        <w:jc w:val="both"/>
        <w:rPr>
          <w:rFonts w:ascii="Times New Roman" w:hAnsi="Times New Roman" w:cs="Times New Roman"/>
          <w:sz w:val="24"/>
          <w:szCs w:val="24"/>
        </w:rPr>
      </w:pPr>
      <w:r w:rsidRPr="0025781D">
        <w:rPr>
          <w:rFonts w:ascii="Times New Roman" w:hAnsi="Times New Roman" w:cs="Times New Roman"/>
          <w:sz w:val="24"/>
          <w:szCs w:val="24"/>
        </w:rPr>
        <w:t>Eelnõuga ei kaasne olulist õiguslikku muudatust võrreldes kehtiva põhimäärusega.</w:t>
      </w:r>
      <w:r w:rsidRPr="00D3170A">
        <w:t xml:space="preserve"> </w:t>
      </w:r>
      <w:r>
        <w:rPr>
          <w:rFonts w:ascii="Times New Roman" w:hAnsi="Times New Roman" w:cs="Times New Roman"/>
          <w:sz w:val="24"/>
          <w:szCs w:val="24"/>
        </w:rPr>
        <w:t>M</w:t>
      </w:r>
      <w:r w:rsidRPr="00D3170A">
        <w:rPr>
          <w:rFonts w:ascii="Times New Roman" w:hAnsi="Times New Roman" w:cs="Times New Roman"/>
          <w:sz w:val="24"/>
          <w:szCs w:val="24"/>
        </w:rPr>
        <w:t>uudatus</w:t>
      </w:r>
      <w:r>
        <w:rPr>
          <w:rFonts w:ascii="Times New Roman" w:hAnsi="Times New Roman" w:cs="Times New Roman"/>
          <w:sz w:val="24"/>
          <w:szCs w:val="24"/>
        </w:rPr>
        <w:t>t</w:t>
      </w:r>
      <w:r w:rsidRPr="00D3170A">
        <w:rPr>
          <w:rFonts w:ascii="Times New Roman" w:hAnsi="Times New Roman" w:cs="Times New Roman"/>
          <w:sz w:val="24"/>
          <w:szCs w:val="24"/>
        </w:rPr>
        <w:t xml:space="preserve">e mõju eraldi ei hinnata, kuna muudatus on tehnilist laadi ega sisalda sisulisi muudatusi kehtivas regulatsioonis. </w:t>
      </w:r>
      <w:r>
        <w:rPr>
          <w:rFonts w:ascii="Times New Roman" w:hAnsi="Times New Roman" w:cs="Times New Roman"/>
          <w:sz w:val="24"/>
          <w:szCs w:val="24"/>
        </w:rPr>
        <w:t>Muudetavad regulatsioonid on valdavalt toodud seaduse tasandile ning</w:t>
      </w:r>
      <w:r w:rsidRPr="00D3170A">
        <w:rPr>
          <w:rFonts w:ascii="Times New Roman" w:hAnsi="Times New Roman" w:cs="Times New Roman"/>
          <w:sz w:val="24"/>
          <w:szCs w:val="24"/>
        </w:rPr>
        <w:t xml:space="preserve"> </w:t>
      </w:r>
      <w:r>
        <w:rPr>
          <w:rFonts w:ascii="Times New Roman" w:hAnsi="Times New Roman" w:cs="Times New Roman"/>
          <w:sz w:val="24"/>
          <w:szCs w:val="24"/>
        </w:rPr>
        <w:t>nende</w:t>
      </w:r>
      <w:r w:rsidRPr="00D3170A">
        <w:rPr>
          <w:rFonts w:ascii="Times New Roman" w:hAnsi="Times New Roman" w:cs="Times New Roman"/>
          <w:sz w:val="24"/>
          <w:szCs w:val="24"/>
        </w:rPr>
        <w:t xml:space="preserve"> mõju on </w:t>
      </w:r>
      <w:r>
        <w:rPr>
          <w:rFonts w:ascii="Times New Roman" w:hAnsi="Times New Roman" w:cs="Times New Roman"/>
          <w:sz w:val="24"/>
          <w:szCs w:val="24"/>
        </w:rPr>
        <w:t xml:space="preserve">seadusemuudatuste väljatöötamisel </w:t>
      </w:r>
      <w:r w:rsidRPr="00D3170A">
        <w:rPr>
          <w:rFonts w:ascii="Times New Roman" w:hAnsi="Times New Roman" w:cs="Times New Roman"/>
          <w:sz w:val="24"/>
          <w:szCs w:val="24"/>
        </w:rPr>
        <w:t xml:space="preserve">asjakohaselt hinnatud. Käesolev muudatus täpsustab seaduse rakendamist ega too kaasa täiendavaid majanduslikke, sotsiaalseid ega </w:t>
      </w:r>
      <w:r>
        <w:rPr>
          <w:rFonts w:ascii="Times New Roman" w:hAnsi="Times New Roman" w:cs="Times New Roman"/>
          <w:sz w:val="24"/>
          <w:szCs w:val="24"/>
        </w:rPr>
        <w:t>muid</w:t>
      </w:r>
      <w:r w:rsidRPr="00D3170A">
        <w:rPr>
          <w:rFonts w:ascii="Times New Roman" w:hAnsi="Times New Roman" w:cs="Times New Roman"/>
          <w:sz w:val="24"/>
          <w:szCs w:val="24"/>
        </w:rPr>
        <w:t xml:space="preserve"> mõjusid.</w:t>
      </w:r>
    </w:p>
    <w:p w14:paraId="2FFA27EB" w14:textId="77777777" w:rsidR="00724C07" w:rsidRDefault="00724C07" w:rsidP="00724C07">
      <w:pPr>
        <w:spacing w:after="0" w:line="240" w:lineRule="auto"/>
        <w:jc w:val="both"/>
        <w:rPr>
          <w:rFonts w:ascii="Times New Roman" w:hAnsi="Times New Roman" w:cs="Times New Roman"/>
          <w:sz w:val="24"/>
          <w:szCs w:val="24"/>
        </w:rPr>
      </w:pPr>
    </w:p>
    <w:p w14:paraId="5F016B21" w14:textId="059AEBE6" w:rsidR="00547B2C" w:rsidRPr="0025781D" w:rsidRDefault="0077795A" w:rsidP="00825CA8">
      <w:pPr>
        <w:spacing w:after="0" w:line="240" w:lineRule="auto"/>
        <w:jc w:val="both"/>
        <w:rPr>
          <w:rFonts w:ascii="Times New Roman" w:hAnsi="Times New Roman" w:cs="Times New Roman"/>
          <w:b/>
          <w:bCs/>
          <w:sz w:val="24"/>
          <w:szCs w:val="24"/>
        </w:rPr>
      </w:pPr>
      <w:r w:rsidRPr="0025781D">
        <w:rPr>
          <w:rFonts w:ascii="Times New Roman" w:hAnsi="Times New Roman" w:cs="Times New Roman"/>
          <w:b/>
          <w:bCs/>
          <w:sz w:val="24"/>
          <w:szCs w:val="24"/>
        </w:rPr>
        <w:t>4</w:t>
      </w:r>
      <w:r w:rsidR="00547B2C" w:rsidRPr="0025781D">
        <w:rPr>
          <w:rFonts w:ascii="Times New Roman" w:hAnsi="Times New Roman" w:cs="Times New Roman"/>
          <w:b/>
          <w:bCs/>
          <w:sz w:val="24"/>
          <w:szCs w:val="24"/>
        </w:rPr>
        <w:t>.</w:t>
      </w:r>
      <w:r w:rsidR="00BA7A7D">
        <w:rPr>
          <w:rFonts w:ascii="Times New Roman" w:hAnsi="Times New Roman" w:cs="Times New Roman"/>
          <w:b/>
          <w:bCs/>
          <w:sz w:val="24"/>
          <w:szCs w:val="24"/>
        </w:rPr>
        <w:t>4</w:t>
      </w:r>
      <w:r w:rsidR="00547B2C" w:rsidRPr="0025781D">
        <w:rPr>
          <w:rFonts w:ascii="Times New Roman" w:hAnsi="Times New Roman" w:cs="Times New Roman"/>
          <w:b/>
          <w:bCs/>
          <w:sz w:val="24"/>
          <w:szCs w:val="24"/>
        </w:rPr>
        <w:t>. Määruse nr 19 mõju</w:t>
      </w:r>
    </w:p>
    <w:p w14:paraId="5477AAD4" w14:textId="77777777" w:rsidR="00547B2C" w:rsidRPr="0025781D" w:rsidRDefault="00547B2C" w:rsidP="00825CA8">
      <w:pPr>
        <w:spacing w:after="0" w:line="240" w:lineRule="auto"/>
        <w:jc w:val="both"/>
        <w:rPr>
          <w:rFonts w:ascii="Times New Roman" w:hAnsi="Times New Roman" w:cs="Times New Roman"/>
          <w:sz w:val="24"/>
          <w:szCs w:val="24"/>
        </w:rPr>
      </w:pPr>
    </w:p>
    <w:p w14:paraId="0DE158B1" w14:textId="77777777" w:rsidR="00547B2C" w:rsidRPr="0025781D" w:rsidRDefault="00547B2C" w:rsidP="0077795A">
      <w:pPr>
        <w:spacing w:after="0" w:line="240" w:lineRule="auto"/>
        <w:jc w:val="both"/>
        <w:rPr>
          <w:rFonts w:ascii="Times New Roman" w:hAnsi="Times New Roman" w:cs="Times New Roman"/>
          <w:b/>
          <w:bCs/>
          <w:sz w:val="24"/>
          <w:szCs w:val="24"/>
          <w:u w:val="single"/>
        </w:rPr>
      </w:pPr>
      <w:r w:rsidRPr="0025781D">
        <w:rPr>
          <w:rFonts w:ascii="Times New Roman" w:hAnsi="Times New Roman" w:cs="Times New Roman"/>
          <w:b/>
          <w:bCs/>
          <w:sz w:val="24"/>
          <w:szCs w:val="24"/>
          <w:u w:val="single"/>
        </w:rPr>
        <w:t>Mõju riigiasutuste ja kohaliku omavalitsuse asutuste korraldusele</w:t>
      </w:r>
    </w:p>
    <w:p w14:paraId="19143154" w14:textId="77777777" w:rsidR="00547B2C" w:rsidRPr="0025781D" w:rsidRDefault="00547B2C" w:rsidP="0077795A">
      <w:pPr>
        <w:spacing w:after="0" w:line="240" w:lineRule="auto"/>
        <w:jc w:val="both"/>
        <w:rPr>
          <w:rFonts w:ascii="Times New Roman" w:hAnsi="Times New Roman" w:cs="Times New Roman"/>
          <w:sz w:val="24"/>
          <w:szCs w:val="24"/>
        </w:rPr>
      </w:pPr>
    </w:p>
    <w:p w14:paraId="36B531BE" w14:textId="38948C66" w:rsidR="00547B2C" w:rsidRPr="0025781D" w:rsidRDefault="00547B2C" w:rsidP="0077795A">
      <w:pPr>
        <w:spacing w:after="0" w:line="240" w:lineRule="auto"/>
        <w:jc w:val="both"/>
        <w:rPr>
          <w:rFonts w:ascii="Times New Roman" w:hAnsi="Times New Roman" w:cs="Times New Roman"/>
          <w:sz w:val="24"/>
          <w:szCs w:val="24"/>
        </w:rPr>
      </w:pPr>
      <w:r w:rsidRPr="0025781D">
        <w:rPr>
          <w:rFonts w:ascii="Times New Roman" w:hAnsi="Times New Roman" w:cs="Times New Roman"/>
          <w:sz w:val="24"/>
          <w:szCs w:val="24"/>
          <w:u w:val="single"/>
        </w:rPr>
        <w:t>Mõju sihtrühm I</w:t>
      </w:r>
      <w:r w:rsidRPr="0025781D">
        <w:rPr>
          <w:rFonts w:ascii="Times New Roman" w:hAnsi="Times New Roman" w:cs="Times New Roman"/>
          <w:sz w:val="24"/>
          <w:szCs w:val="24"/>
        </w:rPr>
        <w:t>: need avalikku võimu teostavad valitsusasutused</w:t>
      </w:r>
      <w:r w:rsidR="00AC6770">
        <w:rPr>
          <w:rFonts w:ascii="Times New Roman" w:hAnsi="Times New Roman" w:cs="Times New Roman"/>
          <w:sz w:val="24"/>
          <w:szCs w:val="24"/>
        </w:rPr>
        <w:t xml:space="preserve"> ja</w:t>
      </w:r>
      <w:r w:rsidRPr="0025781D">
        <w:rPr>
          <w:rFonts w:ascii="Times New Roman" w:hAnsi="Times New Roman" w:cs="Times New Roman"/>
          <w:sz w:val="24"/>
          <w:szCs w:val="24"/>
        </w:rPr>
        <w:t xml:space="preserve"> sisekaitseline rakenduskõrgkool, kellel on teenistusrelvi</w:t>
      </w:r>
      <w:r w:rsidR="00EF32D0">
        <w:rPr>
          <w:rFonts w:ascii="Times New Roman" w:hAnsi="Times New Roman" w:cs="Times New Roman"/>
          <w:sz w:val="24"/>
          <w:szCs w:val="24"/>
        </w:rPr>
        <w:t>.</w:t>
      </w:r>
    </w:p>
    <w:p w14:paraId="604211C6" w14:textId="77777777" w:rsidR="00547B2C" w:rsidRPr="0025781D" w:rsidRDefault="00547B2C" w:rsidP="0077795A">
      <w:pPr>
        <w:spacing w:after="0" w:line="240" w:lineRule="auto"/>
        <w:jc w:val="both"/>
        <w:rPr>
          <w:rFonts w:ascii="Times New Roman" w:hAnsi="Times New Roman" w:cs="Times New Roman"/>
          <w:sz w:val="24"/>
          <w:szCs w:val="24"/>
        </w:rPr>
      </w:pPr>
    </w:p>
    <w:p w14:paraId="61B0CB45" w14:textId="59F25935" w:rsidR="00547B2C" w:rsidRPr="0025781D" w:rsidRDefault="00547B2C" w:rsidP="0077795A">
      <w:pPr>
        <w:spacing w:after="0" w:line="240" w:lineRule="auto"/>
        <w:jc w:val="both"/>
        <w:rPr>
          <w:rFonts w:ascii="Times New Roman" w:hAnsi="Times New Roman" w:cs="Times New Roman"/>
          <w:sz w:val="24"/>
          <w:szCs w:val="24"/>
        </w:rPr>
      </w:pPr>
      <w:r w:rsidRPr="0025781D">
        <w:rPr>
          <w:rFonts w:ascii="Times New Roman" w:hAnsi="Times New Roman" w:cs="Times New Roman"/>
          <w:sz w:val="24"/>
          <w:szCs w:val="24"/>
          <w:u w:val="single"/>
        </w:rPr>
        <w:lastRenderedPageBreak/>
        <w:t>Mõju sihtrühm II</w:t>
      </w:r>
      <w:r w:rsidRPr="0025781D">
        <w:rPr>
          <w:rFonts w:ascii="Times New Roman" w:hAnsi="Times New Roman" w:cs="Times New Roman"/>
          <w:sz w:val="24"/>
          <w:szCs w:val="24"/>
        </w:rPr>
        <w:t>: Kliimaministeerium, Rahandusministeerium ja Siseministeerium</w:t>
      </w:r>
      <w:r w:rsidR="00300510">
        <w:rPr>
          <w:rFonts w:ascii="Times New Roman" w:hAnsi="Times New Roman" w:cs="Times New Roman"/>
          <w:sz w:val="24"/>
          <w:szCs w:val="24"/>
        </w:rPr>
        <w:t>.</w:t>
      </w:r>
    </w:p>
    <w:p w14:paraId="5672F6F3" w14:textId="77777777" w:rsidR="00547B2C" w:rsidRPr="0025781D" w:rsidRDefault="00547B2C" w:rsidP="0077795A">
      <w:pPr>
        <w:spacing w:after="0" w:line="240" w:lineRule="auto"/>
        <w:jc w:val="both"/>
        <w:rPr>
          <w:rFonts w:ascii="Times New Roman" w:hAnsi="Times New Roman" w:cs="Times New Roman"/>
          <w:sz w:val="24"/>
          <w:szCs w:val="24"/>
        </w:rPr>
      </w:pPr>
    </w:p>
    <w:p w14:paraId="152413C1" w14:textId="79952FBB" w:rsidR="00547B2C" w:rsidRPr="0025781D" w:rsidRDefault="0001070E" w:rsidP="007779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Nagu märgitud määruse nr 12 juures, teostavad t</w:t>
      </w:r>
      <w:r w:rsidR="00547B2C" w:rsidRPr="0025781D">
        <w:rPr>
          <w:rFonts w:ascii="Times New Roman" w:hAnsi="Times New Roman" w:cs="Times New Roman"/>
          <w:sz w:val="24"/>
          <w:szCs w:val="24"/>
        </w:rPr>
        <w:t>eenistuslikku järelevalvet teenistusrelvade käitlemise üle oma valitsemisalas Justiitsministeerium</w:t>
      </w:r>
      <w:r>
        <w:rPr>
          <w:rFonts w:ascii="Times New Roman" w:hAnsi="Times New Roman" w:cs="Times New Roman"/>
          <w:sz w:val="24"/>
          <w:szCs w:val="24"/>
        </w:rPr>
        <w:t xml:space="preserve">, </w:t>
      </w:r>
      <w:r w:rsidR="00547B2C" w:rsidRPr="0025781D">
        <w:rPr>
          <w:rFonts w:ascii="Times New Roman" w:hAnsi="Times New Roman" w:cs="Times New Roman"/>
          <w:sz w:val="24"/>
          <w:szCs w:val="24"/>
        </w:rPr>
        <w:t>Kliimaministeerium</w:t>
      </w:r>
      <w:r>
        <w:rPr>
          <w:rFonts w:ascii="Times New Roman" w:hAnsi="Times New Roman" w:cs="Times New Roman"/>
          <w:sz w:val="24"/>
          <w:szCs w:val="24"/>
        </w:rPr>
        <w:t xml:space="preserve">, </w:t>
      </w:r>
      <w:r w:rsidR="00547B2C" w:rsidRPr="0025781D">
        <w:rPr>
          <w:rFonts w:ascii="Times New Roman" w:hAnsi="Times New Roman" w:cs="Times New Roman"/>
          <w:sz w:val="24"/>
          <w:szCs w:val="24"/>
        </w:rPr>
        <w:t>Rahandusministeerium</w:t>
      </w:r>
      <w:r>
        <w:rPr>
          <w:rFonts w:ascii="Times New Roman" w:hAnsi="Times New Roman" w:cs="Times New Roman"/>
          <w:sz w:val="24"/>
          <w:szCs w:val="24"/>
        </w:rPr>
        <w:t xml:space="preserve"> ja </w:t>
      </w:r>
      <w:r w:rsidR="00547B2C" w:rsidRPr="0025781D">
        <w:rPr>
          <w:rFonts w:ascii="Times New Roman" w:hAnsi="Times New Roman" w:cs="Times New Roman"/>
          <w:sz w:val="24"/>
          <w:szCs w:val="24"/>
        </w:rPr>
        <w:t>Siseministeerium.</w:t>
      </w:r>
      <w:r w:rsidR="008E5B15">
        <w:rPr>
          <w:rFonts w:ascii="Times New Roman" w:hAnsi="Times New Roman" w:cs="Times New Roman"/>
          <w:sz w:val="24"/>
          <w:szCs w:val="24"/>
        </w:rPr>
        <w:t xml:space="preserve"> </w:t>
      </w:r>
      <w:r w:rsidR="005B7E4E">
        <w:rPr>
          <w:rFonts w:ascii="Times New Roman" w:hAnsi="Times New Roman" w:cs="Times New Roman"/>
          <w:sz w:val="24"/>
          <w:szCs w:val="24"/>
        </w:rPr>
        <w:t>Määruses nr 19 k</w:t>
      </w:r>
      <w:r w:rsidR="008E5B15">
        <w:rPr>
          <w:rFonts w:ascii="Times New Roman" w:hAnsi="Times New Roman" w:cs="Times New Roman"/>
          <w:sz w:val="24"/>
          <w:szCs w:val="24"/>
        </w:rPr>
        <w:t>avandatavad muudatused ei puuduta Justiitsministeeriumi</w:t>
      </w:r>
      <w:r w:rsidR="00BF1513">
        <w:rPr>
          <w:rFonts w:ascii="Times New Roman" w:hAnsi="Times New Roman" w:cs="Times New Roman"/>
          <w:sz w:val="24"/>
          <w:szCs w:val="24"/>
        </w:rPr>
        <w:t xml:space="preserve"> ega </w:t>
      </w:r>
      <w:r w:rsidR="00BF1513" w:rsidRPr="0025781D">
        <w:rPr>
          <w:rFonts w:ascii="Times New Roman" w:hAnsi="Times New Roman" w:cs="Times New Roman"/>
          <w:sz w:val="24"/>
          <w:szCs w:val="24"/>
        </w:rPr>
        <w:t>kohaliku omavalitsuse organ</w:t>
      </w:r>
      <w:r w:rsidR="00BF1513">
        <w:rPr>
          <w:rFonts w:ascii="Times New Roman" w:hAnsi="Times New Roman" w:cs="Times New Roman"/>
          <w:sz w:val="24"/>
          <w:szCs w:val="24"/>
        </w:rPr>
        <w:t>e</w:t>
      </w:r>
      <w:r w:rsidR="00BF1513" w:rsidRPr="0025781D">
        <w:rPr>
          <w:rFonts w:ascii="Times New Roman" w:hAnsi="Times New Roman" w:cs="Times New Roman"/>
          <w:sz w:val="24"/>
          <w:szCs w:val="24"/>
        </w:rPr>
        <w:t>id ja asutus</w:t>
      </w:r>
      <w:r w:rsidR="00BF1513">
        <w:rPr>
          <w:rFonts w:ascii="Times New Roman" w:hAnsi="Times New Roman" w:cs="Times New Roman"/>
          <w:sz w:val="24"/>
          <w:szCs w:val="24"/>
        </w:rPr>
        <w:t>i ning</w:t>
      </w:r>
      <w:r w:rsidR="00BF1513" w:rsidRPr="0025781D">
        <w:rPr>
          <w:rFonts w:ascii="Times New Roman" w:hAnsi="Times New Roman" w:cs="Times New Roman"/>
          <w:sz w:val="24"/>
          <w:szCs w:val="24"/>
        </w:rPr>
        <w:t xml:space="preserve"> kohtu</w:t>
      </w:r>
      <w:r w:rsidR="00BF1513">
        <w:rPr>
          <w:rFonts w:ascii="Times New Roman" w:hAnsi="Times New Roman" w:cs="Times New Roman"/>
          <w:sz w:val="24"/>
          <w:szCs w:val="24"/>
        </w:rPr>
        <w:t>i</w:t>
      </w:r>
      <w:r w:rsidR="00BF1513" w:rsidRPr="0025781D">
        <w:rPr>
          <w:rFonts w:ascii="Times New Roman" w:hAnsi="Times New Roman" w:cs="Times New Roman"/>
          <w:sz w:val="24"/>
          <w:szCs w:val="24"/>
        </w:rPr>
        <w:t>d</w:t>
      </w:r>
      <w:r w:rsidR="008E5B15">
        <w:rPr>
          <w:rFonts w:ascii="Times New Roman" w:hAnsi="Times New Roman" w:cs="Times New Roman"/>
          <w:sz w:val="24"/>
          <w:szCs w:val="24"/>
        </w:rPr>
        <w:t>.</w:t>
      </w:r>
    </w:p>
    <w:p w14:paraId="1527F236" w14:textId="77777777" w:rsidR="00547B2C" w:rsidRPr="0025781D" w:rsidRDefault="00547B2C" w:rsidP="0077795A">
      <w:pPr>
        <w:spacing w:after="0" w:line="240" w:lineRule="auto"/>
        <w:jc w:val="both"/>
        <w:rPr>
          <w:rFonts w:ascii="Times New Roman" w:hAnsi="Times New Roman" w:cs="Times New Roman"/>
          <w:sz w:val="24"/>
          <w:szCs w:val="24"/>
        </w:rPr>
      </w:pPr>
    </w:p>
    <w:p w14:paraId="02181274" w14:textId="08A87864" w:rsidR="00CE2EB5" w:rsidRPr="0025781D" w:rsidRDefault="00547B2C" w:rsidP="00CE2EB5">
      <w:pPr>
        <w:spacing w:after="0" w:line="240" w:lineRule="auto"/>
        <w:jc w:val="both"/>
        <w:rPr>
          <w:rFonts w:ascii="Times New Roman" w:hAnsi="Times New Roman" w:cs="Times New Roman"/>
          <w:sz w:val="24"/>
          <w:szCs w:val="24"/>
        </w:rPr>
      </w:pPr>
      <w:r w:rsidRPr="0025781D">
        <w:rPr>
          <w:rFonts w:ascii="Times New Roman" w:hAnsi="Times New Roman" w:cs="Times New Roman"/>
          <w:sz w:val="24"/>
          <w:szCs w:val="24"/>
        </w:rPr>
        <w:t>Mõjutatud sihtrühmade I ja II suurus võrreldes kogu avaliku teenistuse ametnike arvuga</w:t>
      </w:r>
      <w:r w:rsidRPr="0025781D">
        <w:rPr>
          <w:rFonts w:ascii="Times New Roman" w:hAnsi="Times New Roman" w:cs="Times New Roman"/>
          <w:sz w:val="24"/>
          <w:szCs w:val="24"/>
          <w:vertAlign w:val="superscript"/>
        </w:rPr>
        <w:footnoteReference w:id="13"/>
      </w:r>
      <w:r w:rsidRPr="0025781D">
        <w:rPr>
          <w:rFonts w:ascii="Times New Roman" w:hAnsi="Times New Roman" w:cs="Times New Roman"/>
          <w:sz w:val="24"/>
          <w:szCs w:val="24"/>
        </w:rPr>
        <w:t xml:space="preserve"> on väike. Sihtrühmas I on hinnanguliselt kokku kuni 20 ametnikku ja sihtrühmas II kuni 10 ametnikku.</w:t>
      </w:r>
      <w:r w:rsidR="00CE2EB5" w:rsidRPr="00CE2EB5">
        <w:rPr>
          <w:rFonts w:ascii="Times New Roman" w:hAnsi="Times New Roman" w:cs="Times New Roman"/>
          <w:sz w:val="24"/>
          <w:szCs w:val="24"/>
        </w:rPr>
        <w:t xml:space="preserve"> </w:t>
      </w:r>
      <w:r w:rsidR="00CE2EB5">
        <w:rPr>
          <w:rFonts w:ascii="Times New Roman" w:hAnsi="Times New Roman" w:cs="Times New Roman"/>
          <w:sz w:val="24"/>
          <w:szCs w:val="24"/>
        </w:rPr>
        <w:t>Sihtrühmas I on nendeks ametnikud, kes vastutavad asutuses teenistusrelvade ja laskemoona käitlemise nõuetele vastavuse kontrollimise eest ja sihtrühmas II ametnikud, kelle ülesandeks on teostada teenistuslikku järelevalvet teenistusrelvade ja laskemoona nõuete täitmise üle oma valitsemisalas.</w:t>
      </w:r>
    </w:p>
    <w:p w14:paraId="3883C654" w14:textId="7088A5E8" w:rsidR="00547B2C" w:rsidRPr="0025781D" w:rsidRDefault="00547B2C" w:rsidP="0077795A">
      <w:pPr>
        <w:spacing w:after="0" w:line="240" w:lineRule="auto"/>
        <w:jc w:val="both"/>
        <w:rPr>
          <w:rFonts w:ascii="Times New Roman" w:hAnsi="Times New Roman" w:cs="Times New Roman"/>
          <w:sz w:val="24"/>
          <w:szCs w:val="24"/>
        </w:rPr>
      </w:pPr>
    </w:p>
    <w:p w14:paraId="1A1B9793" w14:textId="2FEC5898" w:rsidR="00547B2C" w:rsidRPr="0025781D" w:rsidRDefault="00547B2C" w:rsidP="0077795A">
      <w:pPr>
        <w:spacing w:after="0" w:line="240" w:lineRule="auto"/>
        <w:jc w:val="both"/>
        <w:rPr>
          <w:rFonts w:ascii="Times New Roman" w:hAnsi="Times New Roman" w:cs="Times New Roman"/>
          <w:sz w:val="24"/>
          <w:szCs w:val="24"/>
        </w:rPr>
      </w:pPr>
      <w:r w:rsidRPr="0025781D">
        <w:rPr>
          <w:rFonts w:ascii="Times New Roman" w:hAnsi="Times New Roman" w:cs="Times New Roman"/>
          <w:sz w:val="24"/>
          <w:szCs w:val="24"/>
        </w:rPr>
        <w:t>Mõju ulatus on sihtrühmadele I ja II väike, sest võib eeldada, et sihtrühma kui terviku käitumises olulisi muutusi ei toimu ning puudub tarvidus muutustega kohanemiseks mõeldud tegevuste järele.</w:t>
      </w:r>
    </w:p>
    <w:p w14:paraId="2F9293B5" w14:textId="77777777" w:rsidR="00547B2C" w:rsidRPr="0025781D" w:rsidRDefault="00547B2C" w:rsidP="0077795A">
      <w:pPr>
        <w:spacing w:after="0" w:line="240" w:lineRule="auto"/>
        <w:jc w:val="both"/>
        <w:rPr>
          <w:rFonts w:ascii="Times New Roman" w:hAnsi="Times New Roman" w:cs="Times New Roman"/>
          <w:sz w:val="24"/>
          <w:szCs w:val="24"/>
        </w:rPr>
      </w:pPr>
    </w:p>
    <w:p w14:paraId="25394E2A" w14:textId="3E021E59" w:rsidR="00547B2C" w:rsidRPr="0025781D" w:rsidRDefault="00547B2C" w:rsidP="0077795A">
      <w:pPr>
        <w:spacing w:after="0" w:line="240" w:lineRule="auto"/>
        <w:jc w:val="both"/>
        <w:rPr>
          <w:rFonts w:ascii="Times New Roman" w:hAnsi="Times New Roman" w:cs="Times New Roman"/>
          <w:sz w:val="24"/>
          <w:szCs w:val="24"/>
        </w:rPr>
      </w:pPr>
      <w:r w:rsidRPr="0025781D">
        <w:rPr>
          <w:rFonts w:ascii="Times New Roman" w:hAnsi="Times New Roman" w:cs="Times New Roman"/>
          <w:sz w:val="24"/>
          <w:szCs w:val="24"/>
        </w:rPr>
        <w:t>Ebasoovitava mõju kaasnemise risk on väike. Võimalik negatiivne mõju võib olla näiteks sihtrühma töökoormuse mõningane kasv, kuid sihtrühmal I on juba määruse nr 19 § 8 lõike 5 kohaselt kohustus kontrollida tulirelva, elektrišokirelva, laskemoona ja lahingumoona käitlemise nõuete ja hoiutingimuste täitmist vähemalt üks kord aastas. Kavandatava muudatusega kaasneb üksnes kontrolli tulemuse sihtrühmale II edastamise kohustus, mida ei saa pidada oluliseks töökoormuse tõusuks.</w:t>
      </w:r>
    </w:p>
    <w:p w14:paraId="227858B5" w14:textId="77777777" w:rsidR="00547B2C" w:rsidRPr="0025781D" w:rsidRDefault="00547B2C" w:rsidP="0077795A">
      <w:pPr>
        <w:spacing w:after="0" w:line="240" w:lineRule="auto"/>
        <w:jc w:val="both"/>
        <w:rPr>
          <w:rFonts w:ascii="Times New Roman" w:hAnsi="Times New Roman" w:cs="Times New Roman"/>
          <w:sz w:val="24"/>
          <w:szCs w:val="24"/>
        </w:rPr>
      </w:pPr>
    </w:p>
    <w:p w14:paraId="7DEFDB1C" w14:textId="7B07CEB3" w:rsidR="00547B2C" w:rsidRPr="0025781D" w:rsidRDefault="00547B2C" w:rsidP="0077795A">
      <w:pPr>
        <w:spacing w:after="0" w:line="240" w:lineRule="auto"/>
        <w:jc w:val="both"/>
        <w:rPr>
          <w:rFonts w:ascii="Times New Roman" w:hAnsi="Times New Roman" w:cs="Times New Roman"/>
          <w:sz w:val="24"/>
          <w:szCs w:val="24"/>
        </w:rPr>
      </w:pPr>
      <w:r w:rsidRPr="0025781D">
        <w:rPr>
          <w:rFonts w:ascii="Times New Roman" w:hAnsi="Times New Roman" w:cs="Times New Roman"/>
          <w:sz w:val="24"/>
          <w:szCs w:val="24"/>
        </w:rPr>
        <w:t xml:space="preserve">Sihtrühm II ei ole ilmselt seni oma valitsemisalas teenistusrelvi käitlevatelt asutustelt selliseid ülevaateid saanud ja võib olla vaja töötada välja põhimõtted saadud andmete töötlemiseks, et neid järelevalve eesmärgil tõhusalt kasutada. </w:t>
      </w:r>
      <w:r w:rsidR="00E94616" w:rsidRPr="00E94616">
        <w:rPr>
          <w:rFonts w:ascii="Times New Roman" w:hAnsi="Times New Roman" w:cs="Times New Roman"/>
          <w:sz w:val="24"/>
          <w:szCs w:val="24"/>
        </w:rPr>
        <w:t xml:space="preserve">Regulaarne ja ajakohane andmevoog suurendab </w:t>
      </w:r>
      <w:r w:rsidR="00E94616">
        <w:rPr>
          <w:rFonts w:ascii="Times New Roman" w:hAnsi="Times New Roman" w:cs="Times New Roman"/>
          <w:sz w:val="24"/>
          <w:szCs w:val="24"/>
        </w:rPr>
        <w:t>sihtrühma II</w:t>
      </w:r>
      <w:r w:rsidR="00E94616" w:rsidRPr="00E94616">
        <w:rPr>
          <w:rFonts w:ascii="Times New Roman" w:hAnsi="Times New Roman" w:cs="Times New Roman"/>
          <w:sz w:val="24"/>
          <w:szCs w:val="24"/>
        </w:rPr>
        <w:t xml:space="preserve"> vaadet relvade käitlemise olukorrale ja aitab tuvastada võimalikke kõrvalekaldeid või riske varem kui seni.</w:t>
      </w:r>
      <w:r w:rsidR="00E94616">
        <w:rPr>
          <w:rFonts w:ascii="Times New Roman" w:hAnsi="Times New Roman" w:cs="Times New Roman"/>
          <w:sz w:val="24"/>
          <w:szCs w:val="24"/>
        </w:rPr>
        <w:t xml:space="preserve"> </w:t>
      </w:r>
      <w:r w:rsidR="00E94616" w:rsidRPr="00E94616">
        <w:rPr>
          <w:rFonts w:ascii="Times New Roman" w:hAnsi="Times New Roman" w:cs="Times New Roman"/>
          <w:sz w:val="24"/>
          <w:szCs w:val="24"/>
        </w:rPr>
        <w:t>Ministeeriumid saavad teavitusi värsketest kontrollitulemustest, mis võimaldab täpsemat ja pidevat järel</w:t>
      </w:r>
      <w:r w:rsidR="00E94616">
        <w:rPr>
          <w:rFonts w:ascii="Times New Roman" w:hAnsi="Times New Roman" w:cs="Times New Roman"/>
          <w:sz w:val="24"/>
          <w:szCs w:val="24"/>
        </w:rPr>
        <w:t>e</w:t>
      </w:r>
      <w:r w:rsidR="00E94616" w:rsidRPr="00E94616">
        <w:rPr>
          <w:rFonts w:ascii="Times New Roman" w:hAnsi="Times New Roman" w:cs="Times New Roman"/>
          <w:sz w:val="24"/>
          <w:szCs w:val="24"/>
        </w:rPr>
        <w:t>valvet. See aitab parandada riskihaldust ja vajadusel rakendada kohaseid meetmeid kiiremini.</w:t>
      </w:r>
      <w:r w:rsidR="00E94616">
        <w:rPr>
          <w:rFonts w:ascii="Times New Roman" w:hAnsi="Times New Roman" w:cs="Times New Roman"/>
          <w:sz w:val="24"/>
          <w:szCs w:val="24"/>
        </w:rPr>
        <w:t xml:space="preserve"> </w:t>
      </w:r>
      <w:r w:rsidRPr="0025781D">
        <w:rPr>
          <w:rFonts w:ascii="Times New Roman" w:hAnsi="Times New Roman" w:cs="Times New Roman"/>
          <w:sz w:val="24"/>
          <w:szCs w:val="24"/>
        </w:rPr>
        <w:t>Siseministeerium on eelnõu ettevalmistamise käigus uurinud ministeeriumide ja asutuste valmisolekut selliselt järelevalve tõhustamiseks ja saanud positiivse tagasiside. Ministeeriumis tuleb määrata ametnik või ametnikud, kellele need andmed esitatakse ja kes asutustel saadud kontrollitulemuste üle järelevalvet teeb. Võib eeldada, et kavandatav muudatus puudutab kuni paari ministeeriumi ametnikku, kellele lisandub täiendav töökoormus. Kaasnevat töökoormuse tõusu sihtrühmadele I ja II ei saa aga pidada suureks. Kuna viidatud kontrollis osalev sihtrühma I ametnik jätkab oma tegevust samamoodi varasemaga, ei ole muudatuse tulemusel avalduv mõju oluline. Samuti ei ole mõju sihtrühmale II oluline, sest juba praegu peavad ministeeriumid, kelle valitsemisala asutused teenistusrelvi käitlevad, teenistusrelvadega seonduva osas järelevalvet tegema. Kavandatava muudatusega muutub järelevalve teostamise üks osa selgemaks.</w:t>
      </w:r>
    </w:p>
    <w:p w14:paraId="75B5CCAF" w14:textId="77777777" w:rsidR="00547B2C" w:rsidRPr="0025781D" w:rsidRDefault="00547B2C" w:rsidP="0077795A">
      <w:pPr>
        <w:spacing w:after="0" w:line="240" w:lineRule="auto"/>
        <w:jc w:val="both"/>
        <w:rPr>
          <w:rFonts w:ascii="Times New Roman" w:hAnsi="Times New Roman" w:cs="Times New Roman"/>
          <w:sz w:val="24"/>
          <w:szCs w:val="24"/>
        </w:rPr>
      </w:pPr>
    </w:p>
    <w:p w14:paraId="5A7A5E2B" w14:textId="210B90FD" w:rsidR="00547B2C" w:rsidRPr="0025781D" w:rsidRDefault="00547B2C" w:rsidP="0077795A">
      <w:pPr>
        <w:spacing w:after="0" w:line="240" w:lineRule="auto"/>
        <w:jc w:val="both"/>
        <w:rPr>
          <w:rFonts w:ascii="Times New Roman" w:hAnsi="Times New Roman" w:cs="Times New Roman"/>
          <w:sz w:val="24"/>
          <w:szCs w:val="24"/>
        </w:rPr>
      </w:pPr>
      <w:r w:rsidRPr="0025781D">
        <w:rPr>
          <w:rFonts w:ascii="Times New Roman" w:hAnsi="Times New Roman" w:cs="Times New Roman"/>
          <w:sz w:val="24"/>
          <w:szCs w:val="24"/>
        </w:rPr>
        <w:t>Mõju avaldumise sagedus on eeldatavasti väike, sest sihtrühmad I ja II puutuvad avalduva mõjuga kokku hinnanguliselt kord aastas. Ebasoovitava mõju kaasnemise risk on väike.</w:t>
      </w:r>
    </w:p>
    <w:p w14:paraId="237B768F" w14:textId="77777777" w:rsidR="00547B2C" w:rsidRPr="0025781D" w:rsidRDefault="00547B2C" w:rsidP="0077795A">
      <w:pPr>
        <w:spacing w:after="0" w:line="240" w:lineRule="auto"/>
        <w:jc w:val="both"/>
        <w:rPr>
          <w:rFonts w:ascii="Times New Roman" w:hAnsi="Times New Roman" w:cs="Times New Roman"/>
          <w:sz w:val="24"/>
          <w:szCs w:val="24"/>
        </w:rPr>
      </w:pPr>
    </w:p>
    <w:p w14:paraId="528004BE" w14:textId="6E5A3CF2" w:rsidR="00547B2C" w:rsidRDefault="00547B2C" w:rsidP="0077795A">
      <w:pPr>
        <w:spacing w:after="0" w:line="240" w:lineRule="auto"/>
        <w:jc w:val="both"/>
        <w:rPr>
          <w:rFonts w:ascii="Times New Roman" w:hAnsi="Times New Roman" w:cs="Times New Roman"/>
          <w:sz w:val="24"/>
          <w:szCs w:val="24"/>
        </w:rPr>
      </w:pPr>
      <w:r w:rsidRPr="0025781D">
        <w:rPr>
          <w:rFonts w:ascii="Times New Roman" w:hAnsi="Times New Roman" w:cs="Times New Roman"/>
          <w:b/>
          <w:bCs/>
          <w:sz w:val="24"/>
          <w:szCs w:val="24"/>
        </w:rPr>
        <w:t>Järeldus mõju olulisuse kohta:</w:t>
      </w:r>
      <w:r w:rsidRPr="0025781D">
        <w:rPr>
          <w:rFonts w:ascii="Times New Roman" w:hAnsi="Times New Roman" w:cs="Times New Roman"/>
          <w:sz w:val="24"/>
          <w:szCs w:val="24"/>
        </w:rPr>
        <w:t xml:space="preserve"> muudatusel ei ole olulist mõju. Muudes valdkondades muudatus mõju ei avalda ja seega muud mõju ei hinnata.</w:t>
      </w:r>
    </w:p>
    <w:p w14:paraId="0405320C" w14:textId="77777777" w:rsidR="008B6C56" w:rsidRDefault="008B6C56" w:rsidP="0077795A">
      <w:pPr>
        <w:spacing w:after="0" w:line="240" w:lineRule="auto"/>
        <w:jc w:val="both"/>
        <w:rPr>
          <w:rFonts w:ascii="Times New Roman" w:hAnsi="Times New Roman" w:cs="Times New Roman"/>
          <w:sz w:val="24"/>
          <w:szCs w:val="24"/>
        </w:rPr>
      </w:pPr>
    </w:p>
    <w:p w14:paraId="60D9CC02" w14:textId="77777777" w:rsidR="001331AD" w:rsidRPr="0025781D" w:rsidRDefault="001331AD" w:rsidP="00825CA8">
      <w:pPr>
        <w:keepNext/>
        <w:spacing w:after="0" w:line="240" w:lineRule="auto"/>
        <w:jc w:val="both"/>
        <w:rPr>
          <w:rFonts w:ascii="Times New Roman" w:hAnsi="Times New Roman" w:cs="Times New Roman"/>
          <w:b/>
          <w:sz w:val="26"/>
          <w:szCs w:val="26"/>
        </w:rPr>
      </w:pPr>
      <w:r w:rsidRPr="0025781D">
        <w:rPr>
          <w:rFonts w:ascii="Times New Roman" w:hAnsi="Times New Roman" w:cs="Times New Roman"/>
          <w:b/>
          <w:sz w:val="26"/>
          <w:szCs w:val="26"/>
        </w:rPr>
        <w:t>5. Määruse rakendamisega seotud tegevused, vajalikud kulud ja määruse rakendamise eeldatavad tulud</w:t>
      </w:r>
    </w:p>
    <w:p w14:paraId="1E7449FC" w14:textId="77777777" w:rsidR="001331AD" w:rsidRPr="0025781D" w:rsidRDefault="001331AD" w:rsidP="00825CA8">
      <w:pPr>
        <w:keepNext/>
        <w:spacing w:after="0" w:line="240" w:lineRule="auto"/>
        <w:jc w:val="both"/>
        <w:rPr>
          <w:rFonts w:ascii="Times New Roman" w:hAnsi="Times New Roman" w:cs="Times New Roman"/>
          <w:sz w:val="24"/>
          <w:szCs w:val="24"/>
        </w:rPr>
      </w:pPr>
    </w:p>
    <w:p w14:paraId="7E71ADD5" w14:textId="190F7AF0" w:rsidR="00FD5014" w:rsidRDefault="00F972AB" w:rsidP="00825CA8">
      <w:pPr>
        <w:spacing w:after="0" w:line="240" w:lineRule="auto"/>
        <w:jc w:val="both"/>
        <w:rPr>
          <w:rFonts w:ascii="Times New Roman" w:hAnsi="Times New Roman" w:cs="Times New Roman"/>
          <w:sz w:val="24"/>
          <w:szCs w:val="24"/>
        </w:rPr>
      </w:pPr>
      <w:r w:rsidRPr="0025781D">
        <w:rPr>
          <w:rFonts w:ascii="Times New Roman" w:hAnsi="Times New Roman" w:cs="Times New Roman"/>
          <w:sz w:val="24"/>
          <w:szCs w:val="24"/>
        </w:rPr>
        <w:t>Määrus</w:t>
      </w:r>
      <w:r w:rsidR="00FD5014">
        <w:rPr>
          <w:rFonts w:ascii="Times New Roman" w:hAnsi="Times New Roman" w:cs="Times New Roman"/>
          <w:sz w:val="24"/>
          <w:szCs w:val="24"/>
        </w:rPr>
        <w:t>t</w:t>
      </w:r>
      <w:r w:rsidRPr="0025781D">
        <w:rPr>
          <w:rFonts w:ascii="Times New Roman" w:hAnsi="Times New Roman" w:cs="Times New Roman"/>
          <w:sz w:val="24"/>
          <w:szCs w:val="24"/>
        </w:rPr>
        <w:t xml:space="preserve">e </w:t>
      </w:r>
      <w:r w:rsidR="00FD5014">
        <w:rPr>
          <w:rFonts w:ascii="Times New Roman" w:hAnsi="Times New Roman" w:cs="Times New Roman"/>
          <w:sz w:val="24"/>
          <w:szCs w:val="24"/>
        </w:rPr>
        <w:t xml:space="preserve">13 ja 19 </w:t>
      </w:r>
      <w:r w:rsidRPr="0025781D">
        <w:rPr>
          <w:rFonts w:ascii="Times New Roman" w:hAnsi="Times New Roman" w:cs="Times New Roman"/>
          <w:sz w:val="24"/>
          <w:szCs w:val="24"/>
        </w:rPr>
        <w:t>rakendamisega ei kaasne kulusid</w:t>
      </w:r>
      <w:r w:rsidR="00D76FA3">
        <w:rPr>
          <w:rFonts w:ascii="Times New Roman" w:hAnsi="Times New Roman" w:cs="Times New Roman"/>
          <w:sz w:val="24"/>
          <w:szCs w:val="24"/>
        </w:rPr>
        <w:t xml:space="preserve"> ega</w:t>
      </w:r>
      <w:r w:rsidRPr="0025781D">
        <w:rPr>
          <w:rFonts w:ascii="Times New Roman" w:hAnsi="Times New Roman" w:cs="Times New Roman"/>
          <w:sz w:val="24"/>
          <w:szCs w:val="24"/>
        </w:rPr>
        <w:t xml:space="preserve"> tulusid</w:t>
      </w:r>
      <w:r w:rsidR="00D76FA3">
        <w:rPr>
          <w:rFonts w:ascii="Times New Roman" w:hAnsi="Times New Roman" w:cs="Times New Roman"/>
          <w:sz w:val="24"/>
          <w:szCs w:val="24"/>
        </w:rPr>
        <w:t>.</w:t>
      </w:r>
    </w:p>
    <w:p w14:paraId="005790A1" w14:textId="77777777" w:rsidR="00FD5014" w:rsidRDefault="00FD5014" w:rsidP="00825CA8">
      <w:pPr>
        <w:spacing w:after="0" w:line="240" w:lineRule="auto"/>
        <w:jc w:val="both"/>
        <w:rPr>
          <w:rFonts w:ascii="Times New Roman" w:hAnsi="Times New Roman" w:cs="Times New Roman"/>
          <w:sz w:val="24"/>
          <w:szCs w:val="24"/>
        </w:rPr>
      </w:pPr>
    </w:p>
    <w:p w14:paraId="460F2FEB" w14:textId="18EBD240" w:rsidR="00F972AB" w:rsidRPr="0025781D" w:rsidRDefault="00BA7A7D" w:rsidP="00825CA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Määruse nr 12 muudatusega l</w:t>
      </w:r>
      <w:r w:rsidR="00D76FA3">
        <w:rPr>
          <w:rFonts w:ascii="Times New Roman" w:hAnsi="Times New Roman" w:cs="Times New Roman"/>
          <w:sz w:val="24"/>
          <w:szCs w:val="24"/>
        </w:rPr>
        <w:t>isandub kohustus</w:t>
      </w:r>
      <w:r w:rsidR="00182A22">
        <w:rPr>
          <w:rFonts w:ascii="Times New Roman" w:hAnsi="Times New Roman" w:cs="Times New Roman"/>
          <w:sz w:val="24"/>
          <w:szCs w:val="24"/>
        </w:rPr>
        <w:t xml:space="preserve"> kehtestada asutusesisene kord asutuse lasketiiru ja laskepaiga vastavuse kontrollimise kohta</w:t>
      </w:r>
      <w:r>
        <w:rPr>
          <w:rFonts w:ascii="Times New Roman" w:hAnsi="Times New Roman" w:cs="Times New Roman"/>
          <w:sz w:val="24"/>
          <w:szCs w:val="24"/>
        </w:rPr>
        <w:t xml:space="preserve">, millega võib kaasneda ühekordne </w:t>
      </w:r>
      <w:del w:id="8" w:author="Maria Sults - JUSTDIGI" w:date="2025-07-29T17:18:00Z" w16du:dateUtc="2025-07-29T14:18:00Z">
        <w:r w:rsidDel="002F6C09">
          <w:rPr>
            <w:rFonts w:ascii="Times New Roman" w:hAnsi="Times New Roman" w:cs="Times New Roman"/>
            <w:sz w:val="24"/>
            <w:szCs w:val="24"/>
          </w:rPr>
          <w:delText>hal</w:delText>
        </w:r>
        <w:r w:rsidR="002F6C09" w:rsidDel="002F6C09">
          <w:rPr>
            <w:rFonts w:ascii="Times New Roman" w:hAnsi="Times New Roman" w:cs="Times New Roman"/>
            <w:sz w:val="24"/>
            <w:szCs w:val="24"/>
          </w:rPr>
          <w:delText>dus</w:delText>
        </w:r>
      </w:del>
      <w:r>
        <w:rPr>
          <w:rFonts w:ascii="Times New Roman" w:hAnsi="Times New Roman" w:cs="Times New Roman"/>
          <w:sz w:val="24"/>
          <w:szCs w:val="24"/>
        </w:rPr>
        <w:t>koormus korra väljatöötamisel ning edaspidi lasketiiru või laskepaiga nõuetele vastavuse kontrollimisel, kuid sellega ei tohiks asutustele kaasneda täiendavat kulu, sest juba praegu peavad nad oma lasketiirude ja laskepaikade puhul tagama määruse nr 12 nõuetele vastavuse</w:t>
      </w:r>
      <w:r w:rsidR="00F972AB" w:rsidRPr="0025781D">
        <w:rPr>
          <w:rFonts w:ascii="Times New Roman" w:hAnsi="Times New Roman" w:cs="Times New Roman"/>
          <w:sz w:val="24"/>
          <w:szCs w:val="24"/>
        </w:rPr>
        <w:t>.</w:t>
      </w:r>
    </w:p>
    <w:p w14:paraId="6FCF5F14" w14:textId="77777777" w:rsidR="002454E2" w:rsidRDefault="002454E2" w:rsidP="00825CA8">
      <w:pPr>
        <w:spacing w:after="0" w:line="240" w:lineRule="auto"/>
        <w:jc w:val="both"/>
        <w:rPr>
          <w:rFonts w:ascii="Times New Roman" w:hAnsi="Times New Roman" w:cs="Times New Roman"/>
          <w:sz w:val="24"/>
          <w:szCs w:val="24"/>
        </w:rPr>
      </w:pPr>
    </w:p>
    <w:p w14:paraId="06DA479C" w14:textId="19197701" w:rsidR="001331AD" w:rsidRDefault="00C3374E" w:rsidP="00825CA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Määruse nr 6 muudatusega seonduvad kulutused </w:t>
      </w:r>
      <w:r w:rsidR="00F73DE7">
        <w:rPr>
          <w:rFonts w:ascii="Times New Roman" w:hAnsi="Times New Roman" w:cs="Times New Roman"/>
          <w:sz w:val="24"/>
          <w:szCs w:val="24"/>
        </w:rPr>
        <w:t>teenistus- ja tsiviilrelvade</w:t>
      </w:r>
      <w:r>
        <w:rPr>
          <w:rFonts w:ascii="Times New Roman" w:hAnsi="Times New Roman" w:cs="Times New Roman"/>
          <w:sz w:val="24"/>
          <w:szCs w:val="24"/>
        </w:rPr>
        <w:t xml:space="preserve"> registri ülalpidamisega, kuid need on </w:t>
      </w:r>
      <w:r w:rsidR="003174EE">
        <w:rPr>
          <w:rFonts w:ascii="Times New Roman" w:hAnsi="Times New Roman" w:cs="Times New Roman"/>
          <w:sz w:val="24"/>
          <w:szCs w:val="24"/>
        </w:rPr>
        <w:t xml:space="preserve">juba </w:t>
      </w:r>
      <w:r>
        <w:rPr>
          <w:rFonts w:ascii="Times New Roman" w:hAnsi="Times New Roman" w:cs="Times New Roman"/>
          <w:sz w:val="24"/>
          <w:szCs w:val="24"/>
        </w:rPr>
        <w:t>planeeritud PPA eelarves. Täiendavaid kulutusi mõjutatud osapooltele ei teki.</w:t>
      </w:r>
    </w:p>
    <w:p w14:paraId="4F7D9B13" w14:textId="77777777" w:rsidR="00C3374E" w:rsidRPr="0025781D" w:rsidRDefault="00C3374E" w:rsidP="00825CA8">
      <w:pPr>
        <w:spacing w:after="0" w:line="240" w:lineRule="auto"/>
        <w:jc w:val="both"/>
        <w:rPr>
          <w:rFonts w:ascii="Times New Roman" w:hAnsi="Times New Roman" w:cs="Times New Roman"/>
          <w:sz w:val="24"/>
          <w:szCs w:val="24"/>
        </w:rPr>
      </w:pPr>
    </w:p>
    <w:p w14:paraId="7EF9F0FA" w14:textId="77777777" w:rsidR="001331AD" w:rsidRPr="0025781D" w:rsidRDefault="001331AD" w:rsidP="00825CA8">
      <w:pPr>
        <w:spacing w:after="0" w:line="240" w:lineRule="auto"/>
        <w:jc w:val="both"/>
        <w:rPr>
          <w:rFonts w:ascii="Times New Roman" w:hAnsi="Times New Roman" w:cs="Times New Roman"/>
          <w:b/>
          <w:sz w:val="26"/>
          <w:szCs w:val="26"/>
        </w:rPr>
      </w:pPr>
      <w:r w:rsidRPr="0025781D">
        <w:rPr>
          <w:rFonts w:ascii="Times New Roman" w:hAnsi="Times New Roman" w:cs="Times New Roman"/>
          <w:b/>
          <w:sz w:val="26"/>
          <w:szCs w:val="26"/>
        </w:rPr>
        <w:t>6. Määruse jõustumine</w:t>
      </w:r>
    </w:p>
    <w:p w14:paraId="559EA7B2" w14:textId="77777777" w:rsidR="001331AD" w:rsidRPr="0025781D" w:rsidRDefault="001331AD" w:rsidP="00825CA8">
      <w:pPr>
        <w:spacing w:after="0" w:line="240" w:lineRule="auto"/>
        <w:jc w:val="both"/>
        <w:rPr>
          <w:rFonts w:ascii="Times New Roman" w:hAnsi="Times New Roman" w:cs="Times New Roman"/>
          <w:sz w:val="24"/>
          <w:szCs w:val="24"/>
        </w:rPr>
      </w:pPr>
    </w:p>
    <w:p w14:paraId="429441B0" w14:textId="31797E41" w:rsidR="001331AD" w:rsidRPr="00411699" w:rsidRDefault="001331AD" w:rsidP="00825CA8">
      <w:pPr>
        <w:spacing w:after="0" w:line="240" w:lineRule="auto"/>
        <w:jc w:val="both"/>
        <w:rPr>
          <w:rFonts w:ascii="Times New Roman" w:hAnsi="Times New Roman" w:cs="Times New Roman"/>
          <w:sz w:val="24"/>
          <w:szCs w:val="24"/>
        </w:rPr>
      </w:pPr>
      <w:r w:rsidRPr="0025781D">
        <w:rPr>
          <w:rFonts w:ascii="Times New Roman" w:hAnsi="Times New Roman" w:cs="Times New Roman"/>
          <w:sz w:val="24"/>
          <w:szCs w:val="24"/>
        </w:rPr>
        <w:t xml:space="preserve">Määrus jõustub </w:t>
      </w:r>
      <w:r w:rsidR="0061144B" w:rsidRPr="0025781D">
        <w:rPr>
          <w:rFonts w:ascii="Times New Roman" w:hAnsi="Times New Roman" w:cs="Times New Roman"/>
          <w:sz w:val="24"/>
          <w:szCs w:val="24"/>
        </w:rPr>
        <w:t>üldises korras</w:t>
      </w:r>
      <w:r w:rsidR="003A56A3" w:rsidRPr="0025781D">
        <w:rPr>
          <w:rFonts w:ascii="Times New Roman" w:hAnsi="Times New Roman" w:cs="Times New Roman"/>
          <w:sz w:val="24"/>
          <w:szCs w:val="24"/>
        </w:rPr>
        <w:t xml:space="preserve">, kuna </w:t>
      </w:r>
      <w:r w:rsidR="005575AF">
        <w:rPr>
          <w:rFonts w:ascii="Times New Roman" w:hAnsi="Times New Roman" w:cs="Times New Roman"/>
          <w:sz w:val="24"/>
          <w:szCs w:val="24"/>
        </w:rPr>
        <w:t xml:space="preserve">üldiselt </w:t>
      </w:r>
      <w:r w:rsidR="003A56A3" w:rsidRPr="0025781D">
        <w:rPr>
          <w:rFonts w:ascii="Times New Roman" w:hAnsi="Times New Roman" w:cs="Times New Roman"/>
          <w:sz w:val="24"/>
          <w:szCs w:val="24"/>
        </w:rPr>
        <w:t>puudub vajadus muudatustega kohanemise ajaks</w:t>
      </w:r>
      <w:r w:rsidRPr="0025781D">
        <w:rPr>
          <w:rFonts w:ascii="Times New Roman" w:hAnsi="Times New Roman" w:cs="Times New Roman"/>
          <w:sz w:val="24"/>
          <w:szCs w:val="24"/>
        </w:rPr>
        <w:t>.</w:t>
      </w:r>
      <w:r w:rsidR="005575AF">
        <w:rPr>
          <w:rFonts w:ascii="Times New Roman" w:hAnsi="Times New Roman" w:cs="Times New Roman"/>
          <w:sz w:val="24"/>
          <w:szCs w:val="24"/>
        </w:rPr>
        <w:t xml:space="preserve"> </w:t>
      </w:r>
      <w:r w:rsidR="005575AF" w:rsidRPr="00763C3B">
        <w:rPr>
          <w:rFonts w:ascii="Times New Roman" w:hAnsi="Times New Roman" w:cs="Times New Roman"/>
          <w:b/>
          <w:bCs/>
          <w:sz w:val="24"/>
          <w:szCs w:val="24"/>
        </w:rPr>
        <w:t xml:space="preserve">Eelnõu § </w:t>
      </w:r>
      <w:r w:rsidR="00763C3B" w:rsidRPr="00763C3B">
        <w:rPr>
          <w:rFonts w:ascii="Times New Roman" w:hAnsi="Times New Roman" w:cs="Times New Roman"/>
          <w:b/>
          <w:bCs/>
          <w:sz w:val="24"/>
          <w:szCs w:val="24"/>
        </w:rPr>
        <w:t>1</w:t>
      </w:r>
      <w:r w:rsidR="005575AF" w:rsidRPr="00763C3B">
        <w:rPr>
          <w:rFonts w:ascii="Times New Roman" w:hAnsi="Times New Roman" w:cs="Times New Roman"/>
          <w:b/>
          <w:bCs/>
          <w:sz w:val="24"/>
          <w:szCs w:val="24"/>
        </w:rPr>
        <w:t xml:space="preserve"> punkti </w:t>
      </w:r>
      <w:r w:rsidR="00763C3B" w:rsidRPr="00763C3B">
        <w:rPr>
          <w:rFonts w:ascii="Times New Roman" w:hAnsi="Times New Roman" w:cs="Times New Roman"/>
          <w:b/>
          <w:bCs/>
          <w:sz w:val="24"/>
          <w:szCs w:val="24"/>
        </w:rPr>
        <w:t>8</w:t>
      </w:r>
      <w:r w:rsidR="005575AF" w:rsidRPr="005575AF">
        <w:rPr>
          <w:rFonts w:ascii="Times New Roman" w:hAnsi="Times New Roman" w:cs="Times New Roman"/>
          <w:sz w:val="24"/>
          <w:szCs w:val="24"/>
        </w:rPr>
        <w:t xml:space="preserve"> kohaselt </w:t>
      </w:r>
      <w:r w:rsidR="005575AF">
        <w:rPr>
          <w:rFonts w:ascii="Times New Roman" w:hAnsi="Times New Roman" w:cs="Times New Roman"/>
          <w:sz w:val="24"/>
          <w:szCs w:val="24"/>
        </w:rPr>
        <w:t xml:space="preserve">nähakse määruse nr 12 osas ette üks kohaldamise erisus. Nimelt nähakse määruse nr 12 </w:t>
      </w:r>
      <w:r w:rsidR="005575AF" w:rsidRPr="005575AF">
        <w:rPr>
          <w:rFonts w:ascii="Times New Roman" w:hAnsi="Times New Roman" w:cs="Times New Roman"/>
          <w:sz w:val="24"/>
          <w:szCs w:val="24"/>
        </w:rPr>
        <w:t>§ 21 lõike</w:t>
      </w:r>
      <w:r w:rsidR="005575AF">
        <w:rPr>
          <w:rFonts w:ascii="Times New Roman" w:hAnsi="Times New Roman" w:cs="Times New Roman"/>
          <w:sz w:val="24"/>
          <w:szCs w:val="24"/>
        </w:rPr>
        <w:t>s</w:t>
      </w:r>
      <w:r w:rsidR="005575AF" w:rsidRPr="005575AF">
        <w:rPr>
          <w:rFonts w:ascii="Times New Roman" w:hAnsi="Times New Roman" w:cs="Times New Roman"/>
          <w:sz w:val="24"/>
          <w:szCs w:val="24"/>
        </w:rPr>
        <w:t xml:space="preserve"> 2</w:t>
      </w:r>
      <w:r w:rsidR="005575AF">
        <w:rPr>
          <w:rFonts w:ascii="Times New Roman" w:hAnsi="Times New Roman" w:cs="Times New Roman"/>
          <w:sz w:val="24"/>
          <w:szCs w:val="24"/>
        </w:rPr>
        <w:t xml:space="preserve"> ette, et </w:t>
      </w:r>
      <w:r w:rsidR="005575AF" w:rsidRPr="005575AF">
        <w:rPr>
          <w:rFonts w:ascii="Times New Roman" w:hAnsi="Times New Roman" w:cs="Times New Roman"/>
          <w:sz w:val="24"/>
          <w:szCs w:val="24"/>
        </w:rPr>
        <w:t>määruse § 9</w:t>
      </w:r>
      <w:r w:rsidR="005575AF" w:rsidRPr="005575AF">
        <w:rPr>
          <w:rFonts w:ascii="Times New Roman" w:hAnsi="Times New Roman" w:cs="Times New Roman"/>
          <w:sz w:val="24"/>
          <w:szCs w:val="24"/>
          <w:vertAlign w:val="superscript"/>
        </w:rPr>
        <w:t xml:space="preserve">2 </w:t>
      </w:r>
      <w:r w:rsidR="005575AF" w:rsidRPr="005575AF">
        <w:rPr>
          <w:rFonts w:ascii="Times New Roman" w:hAnsi="Times New Roman" w:cs="Times New Roman"/>
          <w:sz w:val="24"/>
          <w:szCs w:val="24"/>
        </w:rPr>
        <w:t xml:space="preserve">lõikes 3 nimetatud korra </w:t>
      </w:r>
      <w:r w:rsidR="005575AF">
        <w:rPr>
          <w:rFonts w:ascii="Times New Roman" w:hAnsi="Times New Roman" w:cs="Times New Roman"/>
          <w:sz w:val="24"/>
          <w:szCs w:val="24"/>
        </w:rPr>
        <w:t xml:space="preserve">kehtestab </w:t>
      </w:r>
      <w:r w:rsidR="005575AF" w:rsidRPr="005575AF">
        <w:rPr>
          <w:rFonts w:ascii="Times New Roman" w:hAnsi="Times New Roman" w:cs="Times New Roman"/>
          <w:sz w:val="24"/>
          <w:szCs w:val="24"/>
        </w:rPr>
        <w:t>teenistusrelvi käitleva asutuse juh</w:t>
      </w:r>
      <w:r w:rsidR="005575AF">
        <w:rPr>
          <w:rFonts w:ascii="Times New Roman" w:hAnsi="Times New Roman" w:cs="Times New Roman"/>
          <w:sz w:val="24"/>
          <w:szCs w:val="24"/>
        </w:rPr>
        <w:t>t</w:t>
      </w:r>
      <w:r w:rsidR="005575AF" w:rsidRPr="005575AF">
        <w:rPr>
          <w:rFonts w:ascii="Times New Roman" w:hAnsi="Times New Roman" w:cs="Times New Roman"/>
          <w:sz w:val="24"/>
          <w:szCs w:val="24"/>
        </w:rPr>
        <w:t xml:space="preserve"> või tema volitatud ametnik </w:t>
      </w:r>
      <w:r w:rsidR="005575AF" w:rsidRPr="003A2571">
        <w:rPr>
          <w:rFonts w:ascii="Times New Roman" w:hAnsi="Times New Roman" w:cs="Times New Roman"/>
          <w:sz w:val="24"/>
          <w:szCs w:val="24"/>
        </w:rPr>
        <w:t xml:space="preserve">hiljemalt 31. </w:t>
      </w:r>
      <w:r w:rsidR="003A2571" w:rsidRPr="00ED5524">
        <w:rPr>
          <w:rFonts w:ascii="Times New Roman" w:hAnsi="Times New Roman" w:cs="Times New Roman"/>
          <w:sz w:val="24"/>
          <w:szCs w:val="24"/>
        </w:rPr>
        <w:t>detsembril</w:t>
      </w:r>
      <w:r w:rsidR="005575AF" w:rsidRPr="003A2571">
        <w:rPr>
          <w:rFonts w:ascii="Times New Roman" w:hAnsi="Times New Roman" w:cs="Times New Roman"/>
          <w:sz w:val="24"/>
          <w:szCs w:val="24"/>
        </w:rPr>
        <w:t xml:space="preserve"> 2025. aastal.</w:t>
      </w:r>
      <w:r w:rsidR="005575AF" w:rsidRPr="005575AF">
        <w:rPr>
          <w:rFonts w:ascii="Times New Roman" w:hAnsi="Times New Roman" w:cs="Times New Roman"/>
          <w:sz w:val="24"/>
          <w:szCs w:val="24"/>
        </w:rPr>
        <w:t xml:space="preserve"> </w:t>
      </w:r>
      <w:r w:rsidR="005575AF" w:rsidRPr="00411699">
        <w:rPr>
          <w:rFonts w:ascii="Times New Roman" w:hAnsi="Times New Roman" w:cs="Times New Roman"/>
          <w:sz w:val="24"/>
          <w:szCs w:val="24"/>
        </w:rPr>
        <w:t>Üleminekuaeg on vajalik, et tagada teenistusrelvi käitlevate asutuste juhtidele piisav aeg määruse tingimustele vastava korra väljatöötamiseks ja kehtestamiseks</w:t>
      </w:r>
      <w:r w:rsidRPr="00411699">
        <w:rPr>
          <w:rFonts w:ascii="Times New Roman" w:hAnsi="Times New Roman" w:cs="Times New Roman"/>
          <w:sz w:val="24"/>
          <w:szCs w:val="24"/>
        </w:rPr>
        <w:t>.</w:t>
      </w:r>
    </w:p>
    <w:p w14:paraId="4CA8D79A" w14:textId="77777777" w:rsidR="001331AD" w:rsidRPr="0025781D" w:rsidRDefault="001331AD" w:rsidP="00825CA8">
      <w:pPr>
        <w:spacing w:after="0" w:line="240" w:lineRule="auto"/>
        <w:jc w:val="both"/>
        <w:rPr>
          <w:rFonts w:ascii="Times New Roman" w:hAnsi="Times New Roman" w:cs="Times New Roman"/>
          <w:sz w:val="24"/>
          <w:szCs w:val="24"/>
        </w:rPr>
      </w:pPr>
    </w:p>
    <w:p w14:paraId="0464008C" w14:textId="77777777" w:rsidR="001331AD" w:rsidRPr="0025781D" w:rsidRDefault="001331AD" w:rsidP="00825CA8">
      <w:pPr>
        <w:spacing w:after="0" w:line="240" w:lineRule="auto"/>
        <w:jc w:val="both"/>
        <w:rPr>
          <w:rFonts w:ascii="Times New Roman" w:hAnsi="Times New Roman" w:cs="Times New Roman"/>
          <w:b/>
          <w:sz w:val="26"/>
          <w:szCs w:val="26"/>
        </w:rPr>
      </w:pPr>
      <w:r w:rsidRPr="0025781D">
        <w:rPr>
          <w:rFonts w:ascii="Times New Roman" w:hAnsi="Times New Roman" w:cs="Times New Roman"/>
          <w:b/>
          <w:sz w:val="26"/>
          <w:szCs w:val="26"/>
        </w:rPr>
        <w:t>7. Eelnõu kooskõlastamine, huvirühmade kaasamine ja avalik konsultatsioon</w:t>
      </w:r>
    </w:p>
    <w:p w14:paraId="0B75A6EC" w14:textId="77777777" w:rsidR="001331AD" w:rsidRPr="0025781D" w:rsidRDefault="001331AD" w:rsidP="00825CA8">
      <w:pPr>
        <w:spacing w:after="0" w:line="240" w:lineRule="auto"/>
        <w:jc w:val="both"/>
        <w:rPr>
          <w:rFonts w:ascii="Times New Roman" w:hAnsi="Times New Roman" w:cs="Times New Roman"/>
          <w:sz w:val="24"/>
          <w:szCs w:val="24"/>
        </w:rPr>
      </w:pPr>
    </w:p>
    <w:p w14:paraId="3B9157B8" w14:textId="2BBEB1DE" w:rsidR="001331AD" w:rsidRPr="0025781D" w:rsidRDefault="001331AD" w:rsidP="00825CA8">
      <w:pPr>
        <w:spacing w:after="0" w:line="240" w:lineRule="auto"/>
        <w:jc w:val="both"/>
        <w:rPr>
          <w:rFonts w:ascii="Times New Roman" w:hAnsi="Times New Roman" w:cs="Times New Roman"/>
          <w:sz w:val="24"/>
          <w:szCs w:val="24"/>
        </w:rPr>
      </w:pPr>
      <w:r w:rsidRPr="0025781D">
        <w:rPr>
          <w:rFonts w:ascii="Times New Roman" w:hAnsi="Times New Roman" w:cs="Times New Roman"/>
          <w:sz w:val="24"/>
          <w:szCs w:val="24"/>
        </w:rPr>
        <w:t xml:space="preserve">Eelnõu </w:t>
      </w:r>
      <w:r w:rsidR="00B23DDC" w:rsidRPr="0025781D">
        <w:rPr>
          <w:rFonts w:ascii="Times New Roman" w:hAnsi="Times New Roman" w:cs="Times New Roman"/>
          <w:sz w:val="24"/>
          <w:szCs w:val="24"/>
        </w:rPr>
        <w:t xml:space="preserve">esitatakse </w:t>
      </w:r>
      <w:r w:rsidRPr="0025781D">
        <w:rPr>
          <w:rFonts w:ascii="Times New Roman" w:hAnsi="Times New Roman" w:cs="Times New Roman"/>
          <w:sz w:val="24"/>
          <w:szCs w:val="24"/>
        </w:rPr>
        <w:t>eelnõude infosüsteemi (EIS) kaudu kooskõlastamiseks Justiitsministeeriumile</w:t>
      </w:r>
      <w:r w:rsidR="00781E19" w:rsidRPr="0025781D">
        <w:rPr>
          <w:rFonts w:ascii="Times New Roman" w:hAnsi="Times New Roman" w:cs="Times New Roman"/>
          <w:sz w:val="24"/>
          <w:szCs w:val="24"/>
        </w:rPr>
        <w:t>, Kliimaministeeriumile ja Rahandusministeeriumile</w:t>
      </w:r>
      <w:r w:rsidRPr="0025781D">
        <w:rPr>
          <w:rFonts w:ascii="Times New Roman" w:hAnsi="Times New Roman" w:cs="Times New Roman"/>
          <w:sz w:val="24"/>
          <w:szCs w:val="24"/>
        </w:rPr>
        <w:t xml:space="preserve"> ning arvamuse avaldamiseks </w:t>
      </w:r>
      <w:r w:rsidR="00B23DDC" w:rsidRPr="0025781D">
        <w:rPr>
          <w:rFonts w:ascii="Times New Roman" w:hAnsi="Times New Roman" w:cs="Times New Roman"/>
          <w:sz w:val="24"/>
          <w:szCs w:val="24"/>
        </w:rPr>
        <w:t>Andmekaitse</w:t>
      </w:r>
      <w:r w:rsidR="00F972AB" w:rsidRPr="0025781D">
        <w:rPr>
          <w:rFonts w:ascii="Times New Roman" w:hAnsi="Times New Roman" w:cs="Times New Roman"/>
          <w:sz w:val="24"/>
          <w:szCs w:val="24"/>
        </w:rPr>
        <w:t xml:space="preserve"> I</w:t>
      </w:r>
      <w:r w:rsidR="00B23DDC" w:rsidRPr="0025781D">
        <w:rPr>
          <w:rFonts w:ascii="Times New Roman" w:hAnsi="Times New Roman" w:cs="Times New Roman"/>
          <w:sz w:val="24"/>
          <w:szCs w:val="24"/>
        </w:rPr>
        <w:t xml:space="preserve">nspektsioonile, </w:t>
      </w:r>
      <w:r w:rsidR="00311E7B">
        <w:rPr>
          <w:rFonts w:ascii="Times New Roman" w:hAnsi="Times New Roman" w:cs="Times New Roman"/>
          <w:sz w:val="24"/>
          <w:szCs w:val="24"/>
        </w:rPr>
        <w:t>KAPO-e</w:t>
      </w:r>
      <w:r w:rsidRPr="0025781D">
        <w:rPr>
          <w:rFonts w:ascii="Times New Roman" w:hAnsi="Times New Roman" w:cs="Times New Roman"/>
          <w:sz w:val="24"/>
          <w:szCs w:val="24"/>
        </w:rPr>
        <w:t xml:space="preserve">, </w:t>
      </w:r>
      <w:r w:rsidR="00896AC5" w:rsidRPr="0025781D">
        <w:rPr>
          <w:rFonts w:ascii="Times New Roman" w:hAnsi="Times New Roman" w:cs="Times New Roman"/>
          <w:sz w:val="24"/>
          <w:szCs w:val="24"/>
        </w:rPr>
        <w:t>PPA-le</w:t>
      </w:r>
      <w:r w:rsidR="00744573" w:rsidRPr="0025781D">
        <w:rPr>
          <w:rFonts w:ascii="Times New Roman" w:hAnsi="Times New Roman" w:cs="Times New Roman"/>
          <w:sz w:val="24"/>
          <w:szCs w:val="24"/>
        </w:rPr>
        <w:t>, Päästeametile, Sisekaitseakadeemiale</w:t>
      </w:r>
      <w:r w:rsidR="000D130E">
        <w:rPr>
          <w:rFonts w:ascii="Times New Roman" w:hAnsi="Times New Roman" w:cs="Times New Roman"/>
          <w:sz w:val="24"/>
          <w:szCs w:val="24"/>
        </w:rPr>
        <w:t>,</w:t>
      </w:r>
      <w:r w:rsidR="00B97284" w:rsidRPr="0025781D">
        <w:rPr>
          <w:rFonts w:ascii="Times New Roman" w:hAnsi="Times New Roman" w:cs="Times New Roman"/>
          <w:sz w:val="24"/>
          <w:szCs w:val="24"/>
        </w:rPr>
        <w:t xml:space="preserve"> </w:t>
      </w:r>
      <w:r w:rsidR="00311E7B">
        <w:rPr>
          <w:rFonts w:ascii="Times New Roman" w:hAnsi="Times New Roman" w:cs="Times New Roman"/>
          <w:sz w:val="24"/>
          <w:szCs w:val="24"/>
        </w:rPr>
        <w:t>SMIT-ile</w:t>
      </w:r>
      <w:r w:rsidR="000D130E">
        <w:rPr>
          <w:rFonts w:ascii="Times New Roman" w:hAnsi="Times New Roman" w:cs="Times New Roman"/>
          <w:sz w:val="24"/>
          <w:szCs w:val="24"/>
        </w:rPr>
        <w:t xml:space="preserve"> ning RelvS</w:t>
      </w:r>
      <w:r w:rsidR="009D402F">
        <w:rPr>
          <w:rFonts w:ascii="Times New Roman" w:hAnsi="Times New Roman" w:cs="Times New Roman"/>
          <w:sz w:val="24"/>
          <w:szCs w:val="24"/>
        </w:rPr>
        <w:t>-i</w:t>
      </w:r>
      <w:r w:rsidR="000D130E">
        <w:rPr>
          <w:rFonts w:ascii="Times New Roman" w:hAnsi="Times New Roman" w:cs="Times New Roman"/>
          <w:sz w:val="24"/>
          <w:szCs w:val="24"/>
        </w:rPr>
        <w:t xml:space="preserve"> alusel </w:t>
      </w:r>
      <w:r w:rsidR="000D130E" w:rsidRPr="000D130E">
        <w:rPr>
          <w:rFonts w:ascii="Times New Roman" w:hAnsi="Times New Roman" w:cs="Times New Roman"/>
          <w:sz w:val="24"/>
          <w:szCs w:val="24"/>
        </w:rPr>
        <w:t>relva, tulirelva olulise osa või laskemoona müü</w:t>
      </w:r>
      <w:r w:rsidR="000D130E">
        <w:rPr>
          <w:rFonts w:ascii="Times New Roman" w:hAnsi="Times New Roman" w:cs="Times New Roman"/>
          <w:sz w:val="24"/>
          <w:szCs w:val="24"/>
        </w:rPr>
        <w:t>giks tegevusluba omavatele isikutele</w:t>
      </w:r>
      <w:r w:rsidR="00B97284" w:rsidRPr="0025781D">
        <w:rPr>
          <w:rFonts w:ascii="Times New Roman" w:hAnsi="Times New Roman" w:cs="Times New Roman"/>
          <w:sz w:val="24"/>
          <w:szCs w:val="24"/>
        </w:rPr>
        <w:t>.</w:t>
      </w:r>
    </w:p>
    <w:p w14:paraId="71E15A7D" w14:textId="78DC2ACD" w:rsidR="00E37BEB" w:rsidRPr="0025781D" w:rsidRDefault="00E37BEB" w:rsidP="00455F65">
      <w:pPr>
        <w:spacing w:after="0" w:line="240" w:lineRule="auto"/>
        <w:jc w:val="both"/>
        <w:rPr>
          <w:rFonts w:ascii="Times New Roman" w:hAnsi="Times New Roman" w:cs="Times New Roman"/>
          <w:sz w:val="24"/>
          <w:szCs w:val="24"/>
        </w:rPr>
      </w:pPr>
    </w:p>
    <w:sectPr w:rsidR="00E37BEB" w:rsidRPr="0025781D">
      <w:footerReference w:type="default" r:id="rId2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Maria Sults - JUSTDIGI" w:date="2025-07-29T17:15:00Z" w:initials="MS">
    <w:p w14:paraId="5C18CBD2" w14:textId="77777777" w:rsidR="00B74A08" w:rsidRDefault="00B74A08" w:rsidP="00B74A08">
      <w:pPr>
        <w:pStyle w:val="Kommentaaritekst"/>
      </w:pPr>
      <w:r>
        <w:rPr>
          <w:rStyle w:val="Kommentaariviide"/>
        </w:rPr>
        <w:annotationRef/>
      </w:r>
      <w:r>
        <w:rPr>
          <w:color w:val="000000"/>
        </w:rPr>
        <w:t xml:space="preserve">Sisukokkuvõttes tuleb esitada info, kas ja kuidas mõjutavad kavandatavad muudatused </w:t>
      </w:r>
      <w:r>
        <w:rPr>
          <w:color w:val="000000"/>
          <w:u w:val="single"/>
        </w:rPr>
        <w:t>ettevõtjate või inimeste</w:t>
      </w:r>
      <w:r>
        <w:rPr>
          <w:color w:val="000000"/>
        </w:rPr>
        <w:t xml:space="preserve"> halduskoormust (HÕNTE § 41 lg 2). Halduskoormust mõjutavad tõenäoliselt vaid määruse nr 6 muudatused.</w:t>
      </w:r>
    </w:p>
  </w:comment>
  <w:comment w:id="3" w:author="Maria Sults - JUSTDIGI" w:date="2025-07-29T17:15:00Z" w:initials="MS">
    <w:p w14:paraId="1DA0936F" w14:textId="77777777" w:rsidR="001D1DC7" w:rsidRDefault="001D1DC7" w:rsidP="001D1DC7">
      <w:pPr>
        <w:pStyle w:val="Kommentaaritekst"/>
      </w:pPr>
      <w:r>
        <w:rPr>
          <w:rStyle w:val="Kommentaariviide"/>
        </w:rPr>
        <w:annotationRef/>
      </w:r>
      <w:r>
        <w:rPr>
          <w:color w:val="000000"/>
        </w:rPr>
        <w:t xml:space="preserve">Siin ja järgnevalt palume muuta </w:t>
      </w:r>
      <w:r>
        <w:rPr>
          <w:i/>
          <w:iCs/>
          <w:color w:val="000000"/>
        </w:rPr>
        <w:t>Justiitsministeerium Justiits- ja Digiministeeriumiks.</w:t>
      </w:r>
    </w:p>
  </w:comment>
  <w:comment w:id="5" w:author="Maria Sults - JUSTDIGI" w:date="2025-07-29T17:16:00Z" w:initials="MS">
    <w:p w14:paraId="4499C79D" w14:textId="77777777" w:rsidR="00561008" w:rsidRDefault="00561008" w:rsidP="00561008">
      <w:pPr>
        <w:pStyle w:val="Kommentaaritekst"/>
      </w:pPr>
      <w:r>
        <w:rPr>
          <w:rStyle w:val="Kommentaariviide"/>
        </w:rPr>
        <w:annotationRef/>
      </w:r>
      <w:r>
        <w:rPr>
          <w:color w:val="000000"/>
        </w:rPr>
        <w:t>Soovitame need valitsusasutused konkreetselt nimetada. Näiteks võiks välja tuua, millised ministeeriumid milliste asutuste üle teenistusrelvade käitlemise osas teenistuslikku järelevalvet teostavad.</w:t>
      </w:r>
    </w:p>
  </w:comment>
  <w:comment w:id="6" w:author="Maria Sults - JUSTDIGI" w:date="2025-07-29T17:17:00Z" w:initials="MS">
    <w:p w14:paraId="2CA0C804" w14:textId="77777777" w:rsidR="00434401" w:rsidRDefault="00434401" w:rsidP="00434401">
      <w:pPr>
        <w:pStyle w:val="Kommentaaritekst"/>
      </w:pPr>
      <w:r>
        <w:rPr>
          <w:rStyle w:val="Kommentaariviide"/>
        </w:rPr>
        <w:annotationRef/>
      </w:r>
      <w:r>
        <w:rPr>
          <w:color w:val="000000"/>
        </w:rPr>
        <w:t>Palume siin veelkord loetleda, millised andmeväljad lisanduvad.</w:t>
      </w:r>
    </w:p>
  </w:comment>
  <w:comment w:id="7" w:author="Maria Sults - JUSTDIGI" w:date="2025-07-29T17:17:00Z" w:initials="MS">
    <w:p w14:paraId="694611AA" w14:textId="77777777" w:rsidR="009C0F69" w:rsidRDefault="003041CF" w:rsidP="009C0F69">
      <w:pPr>
        <w:pStyle w:val="Kommentaaritekst"/>
      </w:pPr>
      <w:r>
        <w:rPr>
          <w:rStyle w:val="Kommentaariviide"/>
        </w:rPr>
        <w:annotationRef/>
      </w:r>
      <w:r w:rsidR="009C0F69">
        <w:rPr>
          <w:color w:val="000000"/>
        </w:rPr>
        <w:t>Halduskoormuse vähenemine on küsitav, kuna esitatavate andmete hulk siiski suureneb.</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C18CBD2" w15:done="0"/>
  <w15:commentEx w15:paraId="1DA0936F" w15:done="0"/>
  <w15:commentEx w15:paraId="4499C79D" w15:done="0"/>
  <w15:commentEx w15:paraId="2CA0C804" w15:done="0"/>
  <w15:commentEx w15:paraId="694611A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49B6AB9" w16cex:dateUtc="2025-07-29T14:15:00Z"/>
  <w16cex:commentExtensible w16cex:durableId="06AB6BFB" w16cex:dateUtc="2025-07-29T14:15:00Z"/>
  <w16cex:commentExtensible w16cex:durableId="603BC067" w16cex:dateUtc="2025-07-29T14:16:00Z"/>
  <w16cex:commentExtensible w16cex:durableId="3A7B2FCD" w16cex:dateUtc="2025-07-29T14:17:00Z"/>
  <w16cex:commentExtensible w16cex:durableId="3764EC9B" w16cex:dateUtc="2025-07-29T14: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C18CBD2" w16cid:durableId="249B6AB9"/>
  <w16cid:commentId w16cid:paraId="1DA0936F" w16cid:durableId="06AB6BFB"/>
  <w16cid:commentId w16cid:paraId="4499C79D" w16cid:durableId="603BC067"/>
  <w16cid:commentId w16cid:paraId="2CA0C804" w16cid:durableId="3A7B2FCD"/>
  <w16cid:commentId w16cid:paraId="694611AA" w16cid:durableId="3764EC9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B307C3" w14:textId="77777777" w:rsidR="0097314B" w:rsidRDefault="0097314B" w:rsidP="00B4413B">
      <w:pPr>
        <w:spacing w:after="0" w:line="240" w:lineRule="auto"/>
      </w:pPr>
      <w:r>
        <w:separator/>
      </w:r>
    </w:p>
  </w:endnote>
  <w:endnote w:type="continuationSeparator" w:id="0">
    <w:p w14:paraId="0FC88E88" w14:textId="77777777" w:rsidR="0097314B" w:rsidRDefault="0097314B" w:rsidP="00B4413B">
      <w:pPr>
        <w:spacing w:after="0" w:line="240" w:lineRule="auto"/>
      </w:pPr>
      <w:r>
        <w:continuationSeparator/>
      </w:r>
    </w:p>
  </w:endnote>
  <w:endnote w:type="continuationNotice" w:id="1">
    <w:p w14:paraId="497DAEFC" w14:textId="77777777" w:rsidR="0097314B" w:rsidRDefault="009731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6336783"/>
      <w:docPartObj>
        <w:docPartGallery w:val="Page Numbers (Bottom of Page)"/>
        <w:docPartUnique/>
      </w:docPartObj>
    </w:sdtPr>
    <w:sdtEndPr>
      <w:rPr>
        <w:rFonts w:ascii="Times New Roman" w:hAnsi="Times New Roman" w:cs="Times New Roman"/>
        <w:sz w:val="24"/>
        <w:szCs w:val="24"/>
      </w:rPr>
    </w:sdtEndPr>
    <w:sdtContent>
      <w:p w14:paraId="3D86E43D" w14:textId="30930762" w:rsidR="00B4413B" w:rsidRPr="00B4413B" w:rsidRDefault="00B4413B">
        <w:pPr>
          <w:pStyle w:val="Jalus"/>
          <w:jc w:val="center"/>
          <w:rPr>
            <w:rFonts w:ascii="Times New Roman" w:hAnsi="Times New Roman" w:cs="Times New Roman"/>
            <w:sz w:val="24"/>
            <w:szCs w:val="24"/>
          </w:rPr>
        </w:pPr>
        <w:r w:rsidRPr="00B4413B">
          <w:rPr>
            <w:rFonts w:ascii="Times New Roman" w:hAnsi="Times New Roman" w:cs="Times New Roman"/>
            <w:sz w:val="24"/>
            <w:szCs w:val="24"/>
          </w:rPr>
          <w:fldChar w:fldCharType="begin"/>
        </w:r>
        <w:r w:rsidRPr="00B4413B">
          <w:rPr>
            <w:rFonts w:ascii="Times New Roman" w:hAnsi="Times New Roman" w:cs="Times New Roman"/>
            <w:sz w:val="24"/>
            <w:szCs w:val="24"/>
          </w:rPr>
          <w:instrText>PAGE   \* MERGEFORMAT</w:instrText>
        </w:r>
        <w:r w:rsidRPr="00B4413B">
          <w:rPr>
            <w:rFonts w:ascii="Times New Roman" w:hAnsi="Times New Roman" w:cs="Times New Roman"/>
            <w:sz w:val="24"/>
            <w:szCs w:val="24"/>
          </w:rPr>
          <w:fldChar w:fldCharType="separate"/>
        </w:r>
        <w:r w:rsidRPr="00B4413B">
          <w:rPr>
            <w:rFonts w:ascii="Times New Roman" w:hAnsi="Times New Roman" w:cs="Times New Roman"/>
            <w:sz w:val="24"/>
            <w:szCs w:val="24"/>
          </w:rPr>
          <w:t>2</w:t>
        </w:r>
        <w:r w:rsidRPr="00B4413B">
          <w:rPr>
            <w:rFonts w:ascii="Times New Roman" w:hAnsi="Times New Roman" w:cs="Times New Roman"/>
            <w:sz w:val="24"/>
            <w:szCs w:val="24"/>
          </w:rPr>
          <w:fldChar w:fldCharType="end"/>
        </w:r>
      </w:p>
    </w:sdtContent>
  </w:sdt>
  <w:p w14:paraId="0E4E40CB" w14:textId="77777777" w:rsidR="00B4413B" w:rsidRDefault="00B4413B">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6CE464" w14:textId="77777777" w:rsidR="0097314B" w:rsidRDefault="0097314B" w:rsidP="00B4413B">
      <w:pPr>
        <w:spacing w:after="0" w:line="240" w:lineRule="auto"/>
      </w:pPr>
      <w:r>
        <w:separator/>
      </w:r>
    </w:p>
  </w:footnote>
  <w:footnote w:type="continuationSeparator" w:id="0">
    <w:p w14:paraId="17856ACD" w14:textId="77777777" w:rsidR="0097314B" w:rsidRDefault="0097314B" w:rsidP="00B4413B">
      <w:pPr>
        <w:spacing w:after="0" w:line="240" w:lineRule="auto"/>
      </w:pPr>
      <w:r>
        <w:continuationSeparator/>
      </w:r>
    </w:p>
  </w:footnote>
  <w:footnote w:type="continuationNotice" w:id="1">
    <w:p w14:paraId="79AA4BA2" w14:textId="77777777" w:rsidR="0097314B" w:rsidRDefault="0097314B">
      <w:pPr>
        <w:spacing w:after="0" w:line="240" w:lineRule="auto"/>
      </w:pPr>
    </w:p>
  </w:footnote>
  <w:footnote w:id="2">
    <w:p w14:paraId="53C57C7A" w14:textId="77777777" w:rsidR="001E490D" w:rsidRDefault="001E490D" w:rsidP="001E490D">
      <w:pPr>
        <w:pStyle w:val="Allmrkusetekst"/>
      </w:pPr>
      <w:r>
        <w:rPr>
          <w:rStyle w:val="Allmrkuseviide"/>
        </w:rPr>
        <w:footnoteRef/>
      </w:r>
      <w:r>
        <w:t xml:space="preserve"> </w:t>
      </w:r>
      <w:hyperlink r:id="rId1" w:history="1">
        <w:r w:rsidRPr="00674AFC">
          <w:rPr>
            <w:rStyle w:val="Hperlink"/>
          </w:rPr>
          <w:t>XIV Riigikogu 737 SE</w:t>
        </w:r>
      </w:hyperlink>
      <w:r>
        <w:t>.</w:t>
      </w:r>
    </w:p>
  </w:footnote>
  <w:footnote w:id="3">
    <w:p w14:paraId="7A68F2B6" w14:textId="0C032DCB" w:rsidR="00674AFC" w:rsidRDefault="00674AFC">
      <w:pPr>
        <w:pStyle w:val="Allmrkusetekst"/>
      </w:pPr>
      <w:r>
        <w:rPr>
          <w:rStyle w:val="Allmrkuseviide"/>
        </w:rPr>
        <w:footnoteRef/>
      </w:r>
      <w:r>
        <w:t xml:space="preserve"> </w:t>
      </w:r>
      <w:hyperlink r:id="rId2" w:history="1">
        <w:r w:rsidRPr="00674AFC">
          <w:rPr>
            <w:rStyle w:val="Hperlink"/>
          </w:rPr>
          <w:t>XV Riigikogu 335 SE</w:t>
        </w:r>
      </w:hyperlink>
      <w:r>
        <w:t>.</w:t>
      </w:r>
    </w:p>
  </w:footnote>
  <w:footnote w:id="4">
    <w:p w14:paraId="47D97B0D" w14:textId="359155C3" w:rsidR="001B5663" w:rsidRDefault="001B5663" w:rsidP="005F64DD">
      <w:pPr>
        <w:pStyle w:val="Allmrkusetekst"/>
        <w:jc w:val="both"/>
      </w:pPr>
      <w:r>
        <w:rPr>
          <w:rStyle w:val="Allmrkuseviide"/>
        </w:rPr>
        <w:footnoteRef/>
      </w:r>
      <w:r>
        <w:t xml:space="preserve"> Määruse nr 12 § 5 punkti 1 kohaselt on lasketiir lahtine või poolkinnine, kui selle</w:t>
      </w:r>
      <w:r w:rsidRPr="001B5663">
        <w:t xml:space="preserve"> vähemalt üks külg on välispiirdeta</w:t>
      </w:r>
      <w:r>
        <w:t>. Laskepaika käsitatakse ajutise lasketiiruna.</w:t>
      </w:r>
    </w:p>
  </w:footnote>
  <w:footnote w:id="5">
    <w:p w14:paraId="4595EFCE" w14:textId="74CA1609" w:rsidR="001B5663" w:rsidRDefault="001B5663" w:rsidP="005F64DD">
      <w:pPr>
        <w:pStyle w:val="Allmrkusetekst"/>
        <w:jc w:val="both"/>
      </w:pPr>
      <w:r>
        <w:rPr>
          <w:rStyle w:val="Allmrkuseviide"/>
        </w:rPr>
        <w:footnoteRef/>
      </w:r>
      <w:r>
        <w:t xml:space="preserve"> Määruse nr 12 § 5 punkti 2 kohaselt on lasketiir kinnine, kui see on </w:t>
      </w:r>
      <w:r w:rsidRPr="001B5663">
        <w:t>väliskeskkonnast eraldatud katusega ja kõigist külgedest püsivate välispiiretega.</w:t>
      </w:r>
      <w:r>
        <w:t xml:space="preserve"> Laskepaika käsitatakse ajutise lasketiiruna.</w:t>
      </w:r>
    </w:p>
  </w:footnote>
  <w:footnote w:id="6">
    <w:p w14:paraId="172A11A2" w14:textId="77777777" w:rsidR="00CF6534" w:rsidRDefault="00CF6534" w:rsidP="00CF6534">
      <w:pPr>
        <w:pStyle w:val="Allmrkusetekst"/>
      </w:pPr>
      <w:r>
        <w:rPr>
          <w:rStyle w:val="Allmrkuseviide"/>
        </w:rPr>
        <w:footnoteRef/>
      </w:r>
      <w:r>
        <w:t xml:space="preserve"> RelvS-i järgi teeb eraõiguslike lasketiirude ja laskepaikade määruse nr 12 nõuetele vastavuse üle järelevalvet PPA.</w:t>
      </w:r>
    </w:p>
  </w:footnote>
  <w:footnote w:id="7">
    <w:p w14:paraId="6CD395A1" w14:textId="77777777" w:rsidR="00CF6534" w:rsidRDefault="00CF6534" w:rsidP="00CF6534">
      <w:pPr>
        <w:pStyle w:val="Allmrkusetekst"/>
      </w:pPr>
      <w:r>
        <w:rPr>
          <w:rStyle w:val="Allmrkuseviide"/>
        </w:rPr>
        <w:footnoteRef/>
      </w:r>
      <w:r>
        <w:t xml:space="preserve"> </w:t>
      </w:r>
      <w:r w:rsidRPr="00546B98">
        <w:t>Nõukogu direktiiv, 18. juuni 1991, relvade omandamise ja valduse kontrolli kohta</w:t>
      </w:r>
      <w:r>
        <w:t xml:space="preserve">. </w:t>
      </w:r>
      <w:r w:rsidRPr="00546B98">
        <w:t xml:space="preserve">– </w:t>
      </w:r>
      <w:hyperlink r:id="rId3" w:history="1">
        <w:r w:rsidRPr="001A22F1">
          <w:rPr>
            <w:rStyle w:val="Hperlink"/>
          </w:rPr>
          <w:t>EÜT L 256, 13.09.1991, lk 51–58</w:t>
        </w:r>
      </w:hyperlink>
      <w:r w:rsidRPr="00546B98">
        <w:t>.</w:t>
      </w:r>
    </w:p>
  </w:footnote>
  <w:footnote w:id="8">
    <w:p w14:paraId="0C202BE4" w14:textId="77777777" w:rsidR="00CF6534" w:rsidRDefault="00CF6534" w:rsidP="00CF6534">
      <w:pPr>
        <w:pStyle w:val="Allmrkusetekst"/>
        <w:jc w:val="both"/>
      </w:pPr>
      <w:r>
        <w:rPr>
          <w:rStyle w:val="Allmrkuseviide"/>
        </w:rPr>
        <w:footnoteRef/>
      </w:r>
      <w:r>
        <w:t xml:space="preserve"> </w:t>
      </w:r>
      <w:r w:rsidRPr="00546B98">
        <w:t>Euroopa Parlamendi ja nõukogu direktiiv 2014/28/EL, 26. veebruar 2014, tsiviilotstarbeliseks kasutamiseks mõeldud lõhkematerjalide turul kättesaadavaks tegemist ja järelevalvet käsitlevate liikmesriikide õigusaktide ühtlustamise kohta</w:t>
      </w:r>
      <w:r>
        <w:t>.</w:t>
      </w:r>
      <w:r w:rsidRPr="00546B98">
        <w:t xml:space="preserve"> –</w:t>
      </w:r>
      <w:r>
        <w:t xml:space="preserve"> </w:t>
      </w:r>
      <w:hyperlink r:id="rId4" w:history="1">
        <w:r w:rsidRPr="001A22F1">
          <w:rPr>
            <w:rStyle w:val="Hperlink"/>
            <w:shd w:val="clear" w:color="auto" w:fill="FFFFFF"/>
          </w:rPr>
          <w:t>ELT L 96, 29.3.2014, lk. 1–44</w:t>
        </w:r>
      </w:hyperlink>
      <w:r w:rsidRPr="00546B98">
        <w:rPr>
          <w:rStyle w:val="Rhutus"/>
          <w:i w:val="0"/>
          <w:iCs w:val="0"/>
          <w:color w:val="333333"/>
          <w:shd w:val="clear" w:color="auto" w:fill="FFFFFF"/>
        </w:rPr>
        <w:t>.</w:t>
      </w:r>
    </w:p>
  </w:footnote>
  <w:footnote w:id="9">
    <w:p w14:paraId="49407A9B" w14:textId="77777777" w:rsidR="00CF6534" w:rsidRPr="00CE65A1" w:rsidRDefault="00CF6534" w:rsidP="00CF6534">
      <w:pPr>
        <w:pStyle w:val="Allmrkusetekst"/>
      </w:pPr>
      <w:r w:rsidRPr="00CE65A1">
        <w:rPr>
          <w:rStyle w:val="Allmrkuseviide"/>
          <w:rFonts w:eastAsiaTheme="majorEastAsia"/>
        </w:rPr>
        <w:footnoteRef/>
      </w:r>
      <w:r>
        <w:rPr>
          <w:iCs/>
        </w:rPr>
        <w:t xml:space="preserve"> </w:t>
      </w:r>
      <w:r w:rsidRPr="00F95FD2">
        <w:rPr>
          <w:iCs/>
        </w:rPr>
        <w:t>Euroopa Parlamendi ja nõukogu 24. märtsi 2021. aasta direktiiv (EL) 2021/555 relvade omandamise ja valduse kontrolli kohta</w:t>
      </w:r>
      <w:r>
        <w:rPr>
          <w:iCs/>
        </w:rPr>
        <w:t>.</w:t>
      </w:r>
      <w:r>
        <w:t xml:space="preserve"> </w:t>
      </w:r>
      <w:r w:rsidRPr="00546B98">
        <w:t>–</w:t>
      </w:r>
      <w:r>
        <w:t xml:space="preserve"> </w:t>
      </w:r>
      <w:hyperlink r:id="rId5" w:history="1">
        <w:r w:rsidRPr="00CE65A1">
          <w:rPr>
            <w:rStyle w:val="Hperlink"/>
            <w:iCs/>
          </w:rPr>
          <w:t xml:space="preserve">ELT L 115, </w:t>
        </w:r>
        <w:r>
          <w:rPr>
            <w:rStyle w:val="Hperlink"/>
            <w:iCs/>
          </w:rPr>
          <w:t>0</w:t>
        </w:r>
        <w:r w:rsidRPr="00CE65A1">
          <w:rPr>
            <w:rStyle w:val="Hperlink"/>
            <w:iCs/>
          </w:rPr>
          <w:t>6.</w:t>
        </w:r>
        <w:r>
          <w:rPr>
            <w:rStyle w:val="Hperlink"/>
            <w:iCs/>
          </w:rPr>
          <w:t>0</w:t>
        </w:r>
        <w:r w:rsidRPr="00CE65A1">
          <w:rPr>
            <w:rStyle w:val="Hperlink"/>
            <w:iCs/>
          </w:rPr>
          <w:t>4.2021, lk 1–25</w:t>
        </w:r>
      </w:hyperlink>
      <w:r>
        <w:rPr>
          <w:iCs/>
        </w:rPr>
        <w:t>.</w:t>
      </w:r>
    </w:p>
  </w:footnote>
  <w:footnote w:id="10">
    <w:p w14:paraId="78E9EA66" w14:textId="77777777" w:rsidR="008B7581" w:rsidRDefault="008B7581" w:rsidP="008B7581">
      <w:pPr>
        <w:pStyle w:val="Allmrkusetekst"/>
        <w:jc w:val="both"/>
      </w:pPr>
      <w:r>
        <w:rPr>
          <w:rStyle w:val="Allmrkuseviide"/>
        </w:rPr>
        <w:footnoteRef/>
      </w:r>
      <w:r>
        <w:t xml:space="preserve"> Euroopa Parlamendi ja nõukogu 27. aprilli 2016. aasta määrus (EL) 2016/679 füüsiliste isikute kaitse kohta isikuandmete töötlemisel ja selliste andmete vaba liikumise ning direktiivi 95/46/EÜ kehtetuks tunnistamise kohta (isikuandmete kaitse üldmäärus). – </w:t>
      </w:r>
      <w:hyperlink r:id="rId6" w:history="1">
        <w:r w:rsidRPr="00B90729">
          <w:rPr>
            <w:rStyle w:val="Hperlink"/>
          </w:rPr>
          <w:t>ELT L 119, 4.5.2016, lk 1–88</w:t>
        </w:r>
      </w:hyperlink>
      <w:r>
        <w:t>.</w:t>
      </w:r>
    </w:p>
  </w:footnote>
  <w:footnote w:id="11">
    <w:p w14:paraId="377CD203" w14:textId="77777777" w:rsidR="0099195F" w:rsidRPr="00300ABC" w:rsidRDefault="0099195F" w:rsidP="009902E0">
      <w:pPr>
        <w:pStyle w:val="Allmrkusetekst"/>
        <w:jc w:val="both"/>
      </w:pPr>
      <w:r w:rsidRPr="00300ABC">
        <w:rPr>
          <w:rStyle w:val="Allmrkuseviide"/>
        </w:rPr>
        <w:footnoteRef/>
      </w:r>
      <w:r w:rsidRPr="00300ABC">
        <w:t xml:space="preserve"> </w:t>
      </w:r>
      <w:r>
        <w:t xml:space="preserve">Avaliku teenistuse aastaraamatu </w:t>
      </w:r>
      <w:r w:rsidRPr="00300ABC">
        <w:t>andmetel oli 2022. aastal avalikus teenistuses ligikaudu 16 000 ametnikku.</w:t>
      </w:r>
      <w:r>
        <w:t xml:space="preserve"> </w:t>
      </w:r>
      <w:hyperlink r:id="rId7" w:history="1">
        <w:r w:rsidRPr="004563BE">
          <w:rPr>
            <w:rStyle w:val="Hperlink"/>
          </w:rPr>
          <w:t>https://www.fin.ee/sites/default/files/documents/2023-06/ATAR%202022_I%C3%B5plik.pdf</w:t>
        </w:r>
      </w:hyperlink>
      <w:r>
        <w:t xml:space="preserve"> </w:t>
      </w:r>
    </w:p>
  </w:footnote>
  <w:footnote w:id="12">
    <w:p w14:paraId="07DB2CCF" w14:textId="48FB0F64" w:rsidR="005C7700" w:rsidRDefault="005C7700" w:rsidP="005C7700">
      <w:pPr>
        <w:pStyle w:val="Allmrkusetekst"/>
      </w:pPr>
      <w:r w:rsidRPr="00546B98">
        <w:rPr>
          <w:rStyle w:val="Allmrkuseviide"/>
        </w:rPr>
        <w:footnoteRef/>
      </w:r>
      <w:r w:rsidRPr="00546B98">
        <w:t xml:space="preserve"> Majandustegevuse register, 0</w:t>
      </w:r>
      <w:r w:rsidR="00B73995">
        <w:t>4</w:t>
      </w:r>
      <w:r w:rsidRPr="00546B98">
        <w:t>.</w:t>
      </w:r>
      <w:r w:rsidR="00B73995">
        <w:t>11</w:t>
      </w:r>
      <w:r w:rsidRPr="00546B98">
        <w:t xml:space="preserve">.2024. a; </w:t>
      </w:r>
      <w:hyperlink r:id="rId8" w:history="1">
        <w:r w:rsidRPr="00CD6423">
          <w:rPr>
            <w:rStyle w:val="Hperlink"/>
          </w:rPr>
          <w:t>https://mtr.ttja.ee</w:t>
        </w:r>
      </w:hyperlink>
      <w:r>
        <w:t xml:space="preserve"> </w:t>
      </w:r>
    </w:p>
  </w:footnote>
  <w:footnote w:id="13">
    <w:p w14:paraId="1442E117" w14:textId="77777777" w:rsidR="00547B2C" w:rsidRPr="00300ABC" w:rsidRDefault="00547B2C" w:rsidP="00547B2C">
      <w:pPr>
        <w:pStyle w:val="Allmrkusetekst"/>
      </w:pPr>
      <w:r w:rsidRPr="00300ABC">
        <w:rPr>
          <w:rStyle w:val="Allmrkuseviide"/>
        </w:rPr>
        <w:footnoteRef/>
      </w:r>
      <w:r w:rsidRPr="00300ABC">
        <w:t xml:space="preserve"> </w:t>
      </w:r>
      <w:r>
        <w:t xml:space="preserve">Avaliku teenistuse aastaraamatu </w:t>
      </w:r>
      <w:r w:rsidRPr="00300ABC">
        <w:t>andmetel oli 2022. aastal avalikus teenistuses ligikaudu 16 000 ametnikku.</w:t>
      </w:r>
      <w:r>
        <w:t xml:space="preserve"> </w:t>
      </w:r>
      <w:hyperlink r:id="rId9" w:history="1">
        <w:r w:rsidRPr="004563BE">
          <w:rPr>
            <w:rStyle w:val="Hperlink"/>
          </w:rPr>
          <w:t>https://www.fin.ee/sites/default/files/documents/2023-06/ATAR%202022_I%C3%B5plik.pdf</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6AAB"/>
    <w:multiLevelType w:val="hybridMultilevel"/>
    <w:tmpl w:val="A7EA5D10"/>
    <w:lvl w:ilvl="0" w:tplc="1BE0C190">
      <w:start w:val="1"/>
      <w:numFmt w:val="bullet"/>
      <w:lvlText w:val=""/>
      <w:lvlJc w:val="left"/>
      <w:pPr>
        <w:ind w:left="567" w:hanging="34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2906FBD"/>
    <w:multiLevelType w:val="hybridMultilevel"/>
    <w:tmpl w:val="DA7AF63C"/>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2" w15:restartNumberingAfterBreak="0">
    <w:nsid w:val="14F95647"/>
    <w:multiLevelType w:val="hybridMultilevel"/>
    <w:tmpl w:val="3640C16A"/>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16474579"/>
    <w:multiLevelType w:val="multilevel"/>
    <w:tmpl w:val="CAAE2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DB0925"/>
    <w:multiLevelType w:val="multilevel"/>
    <w:tmpl w:val="4AB8F6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EE1678B"/>
    <w:multiLevelType w:val="hybridMultilevel"/>
    <w:tmpl w:val="CC74205C"/>
    <w:lvl w:ilvl="0" w:tplc="A8BCE284">
      <w:start w:val="1"/>
      <w:numFmt w:val="bullet"/>
      <w:lvlText w:val=""/>
      <w:lvlJc w:val="left"/>
      <w:pPr>
        <w:ind w:left="567" w:hanging="34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F3A34B1"/>
    <w:multiLevelType w:val="hybridMultilevel"/>
    <w:tmpl w:val="6D4A318C"/>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 w15:restartNumberingAfterBreak="0">
    <w:nsid w:val="288A5D7D"/>
    <w:multiLevelType w:val="hybridMultilevel"/>
    <w:tmpl w:val="7EAE7286"/>
    <w:lvl w:ilvl="0" w:tplc="0DA27ECC">
      <w:start w:val="1"/>
      <w:numFmt w:val="decimal"/>
      <w:lvlText w:val="%1)"/>
      <w:lvlJc w:val="left"/>
      <w:pPr>
        <w:ind w:left="720" w:hanging="360"/>
      </w:pPr>
    </w:lvl>
    <w:lvl w:ilvl="1" w:tplc="BC94F418">
      <w:start w:val="1"/>
      <w:numFmt w:val="decimal"/>
      <w:lvlText w:val="%2)"/>
      <w:lvlJc w:val="left"/>
      <w:pPr>
        <w:ind w:left="720" w:hanging="360"/>
      </w:pPr>
    </w:lvl>
    <w:lvl w:ilvl="2" w:tplc="DFD0C7EC">
      <w:start w:val="1"/>
      <w:numFmt w:val="decimal"/>
      <w:lvlText w:val="%3)"/>
      <w:lvlJc w:val="left"/>
      <w:pPr>
        <w:ind w:left="720" w:hanging="360"/>
      </w:pPr>
    </w:lvl>
    <w:lvl w:ilvl="3" w:tplc="23721978">
      <w:start w:val="1"/>
      <w:numFmt w:val="decimal"/>
      <w:lvlText w:val="%4)"/>
      <w:lvlJc w:val="left"/>
      <w:pPr>
        <w:ind w:left="720" w:hanging="360"/>
      </w:pPr>
    </w:lvl>
    <w:lvl w:ilvl="4" w:tplc="8C2AB97A">
      <w:start w:val="1"/>
      <w:numFmt w:val="decimal"/>
      <w:lvlText w:val="%5)"/>
      <w:lvlJc w:val="left"/>
      <w:pPr>
        <w:ind w:left="720" w:hanging="360"/>
      </w:pPr>
    </w:lvl>
    <w:lvl w:ilvl="5" w:tplc="1292AB9E">
      <w:start w:val="1"/>
      <w:numFmt w:val="decimal"/>
      <w:lvlText w:val="%6)"/>
      <w:lvlJc w:val="left"/>
      <w:pPr>
        <w:ind w:left="720" w:hanging="360"/>
      </w:pPr>
    </w:lvl>
    <w:lvl w:ilvl="6" w:tplc="740C7CAC">
      <w:start w:val="1"/>
      <w:numFmt w:val="decimal"/>
      <w:lvlText w:val="%7)"/>
      <w:lvlJc w:val="left"/>
      <w:pPr>
        <w:ind w:left="720" w:hanging="360"/>
      </w:pPr>
    </w:lvl>
    <w:lvl w:ilvl="7" w:tplc="46886454">
      <w:start w:val="1"/>
      <w:numFmt w:val="decimal"/>
      <w:lvlText w:val="%8)"/>
      <w:lvlJc w:val="left"/>
      <w:pPr>
        <w:ind w:left="720" w:hanging="360"/>
      </w:pPr>
    </w:lvl>
    <w:lvl w:ilvl="8" w:tplc="4BCE6FA4">
      <w:start w:val="1"/>
      <w:numFmt w:val="decimal"/>
      <w:lvlText w:val="%9)"/>
      <w:lvlJc w:val="left"/>
      <w:pPr>
        <w:ind w:left="720" w:hanging="360"/>
      </w:pPr>
    </w:lvl>
  </w:abstractNum>
  <w:abstractNum w:abstractNumId="8" w15:restartNumberingAfterBreak="0">
    <w:nsid w:val="33045C94"/>
    <w:multiLevelType w:val="hybridMultilevel"/>
    <w:tmpl w:val="CF36C00A"/>
    <w:lvl w:ilvl="0" w:tplc="BC7C69F0">
      <w:start w:val="1"/>
      <w:numFmt w:val="decimal"/>
      <w:lvlText w:val="%1)"/>
      <w:lvlJc w:val="left"/>
      <w:pPr>
        <w:ind w:left="1020" w:hanging="360"/>
      </w:pPr>
    </w:lvl>
    <w:lvl w:ilvl="1" w:tplc="9FE83006">
      <w:start w:val="1"/>
      <w:numFmt w:val="decimal"/>
      <w:lvlText w:val="%2)"/>
      <w:lvlJc w:val="left"/>
      <w:pPr>
        <w:ind w:left="1020" w:hanging="360"/>
      </w:pPr>
    </w:lvl>
    <w:lvl w:ilvl="2" w:tplc="D0F8680C">
      <w:start w:val="1"/>
      <w:numFmt w:val="decimal"/>
      <w:lvlText w:val="%3)"/>
      <w:lvlJc w:val="left"/>
      <w:pPr>
        <w:ind w:left="1020" w:hanging="360"/>
      </w:pPr>
    </w:lvl>
    <w:lvl w:ilvl="3" w:tplc="3154B0FC">
      <w:start w:val="1"/>
      <w:numFmt w:val="decimal"/>
      <w:lvlText w:val="%4)"/>
      <w:lvlJc w:val="left"/>
      <w:pPr>
        <w:ind w:left="1020" w:hanging="360"/>
      </w:pPr>
    </w:lvl>
    <w:lvl w:ilvl="4" w:tplc="38CE9D48">
      <w:start w:val="1"/>
      <w:numFmt w:val="decimal"/>
      <w:lvlText w:val="%5)"/>
      <w:lvlJc w:val="left"/>
      <w:pPr>
        <w:ind w:left="1020" w:hanging="360"/>
      </w:pPr>
    </w:lvl>
    <w:lvl w:ilvl="5" w:tplc="387EC396">
      <w:start w:val="1"/>
      <w:numFmt w:val="decimal"/>
      <w:lvlText w:val="%6)"/>
      <w:lvlJc w:val="left"/>
      <w:pPr>
        <w:ind w:left="1020" w:hanging="360"/>
      </w:pPr>
    </w:lvl>
    <w:lvl w:ilvl="6" w:tplc="D34E09B4">
      <w:start w:val="1"/>
      <w:numFmt w:val="decimal"/>
      <w:lvlText w:val="%7)"/>
      <w:lvlJc w:val="left"/>
      <w:pPr>
        <w:ind w:left="1020" w:hanging="360"/>
      </w:pPr>
    </w:lvl>
    <w:lvl w:ilvl="7" w:tplc="A05A41A0">
      <w:start w:val="1"/>
      <w:numFmt w:val="decimal"/>
      <w:lvlText w:val="%8)"/>
      <w:lvlJc w:val="left"/>
      <w:pPr>
        <w:ind w:left="1020" w:hanging="360"/>
      </w:pPr>
    </w:lvl>
    <w:lvl w:ilvl="8" w:tplc="F41EA720">
      <w:start w:val="1"/>
      <w:numFmt w:val="decimal"/>
      <w:lvlText w:val="%9)"/>
      <w:lvlJc w:val="left"/>
      <w:pPr>
        <w:ind w:left="1020" w:hanging="360"/>
      </w:pPr>
    </w:lvl>
  </w:abstractNum>
  <w:abstractNum w:abstractNumId="9" w15:restartNumberingAfterBreak="0">
    <w:nsid w:val="33DA7C9D"/>
    <w:multiLevelType w:val="hybridMultilevel"/>
    <w:tmpl w:val="257C822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3FF700B"/>
    <w:multiLevelType w:val="hybridMultilevel"/>
    <w:tmpl w:val="0FA6B84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5775278"/>
    <w:multiLevelType w:val="multilevel"/>
    <w:tmpl w:val="4AB8F6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83F16A4"/>
    <w:multiLevelType w:val="hybridMultilevel"/>
    <w:tmpl w:val="A7FC11C8"/>
    <w:lvl w:ilvl="0" w:tplc="A2F2BA42">
      <w:start w:val="1"/>
      <w:numFmt w:val="decimal"/>
      <w:lvlText w:val="%1)"/>
      <w:lvlJc w:val="left"/>
      <w:pPr>
        <w:ind w:left="720" w:hanging="360"/>
      </w:pPr>
    </w:lvl>
    <w:lvl w:ilvl="1" w:tplc="18E690EE">
      <w:start w:val="1"/>
      <w:numFmt w:val="decimal"/>
      <w:lvlText w:val="%2)"/>
      <w:lvlJc w:val="left"/>
      <w:pPr>
        <w:ind w:left="720" w:hanging="360"/>
      </w:pPr>
    </w:lvl>
    <w:lvl w:ilvl="2" w:tplc="9A16D038">
      <w:start w:val="1"/>
      <w:numFmt w:val="decimal"/>
      <w:lvlText w:val="%3)"/>
      <w:lvlJc w:val="left"/>
      <w:pPr>
        <w:ind w:left="720" w:hanging="360"/>
      </w:pPr>
    </w:lvl>
    <w:lvl w:ilvl="3" w:tplc="959632B4">
      <w:start w:val="1"/>
      <w:numFmt w:val="decimal"/>
      <w:lvlText w:val="%4)"/>
      <w:lvlJc w:val="left"/>
      <w:pPr>
        <w:ind w:left="720" w:hanging="360"/>
      </w:pPr>
    </w:lvl>
    <w:lvl w:ilvl="4" w:tplc="934C48E0">
      <w:start w:val="1"/>
      <w:numFmt w:val="decimal"/>
      <w:lvlText w:val="%5)"/>
      <w:lvlJc w:val="left"/>
      <w:pPr>
        <w:ind w:left="720" w:hanging="360"/>
      </w:pPr>
    </w:lvl>
    <w:lvl w:ilvl="5" w:tplc="271A8732">
      <w:start w:val="1"/>
      <w:numFmt w:val="decimal"/>
      <w:lvlText w:val="%6)"/>
      <w:lvlJc w:val="left"/>
      <w:pPr>
        <w:ind w:left="720" w:hanging="360"/>
      </w:pPr>
    </w:lvl>
    <w:lvl w:ilvl="6" w:tplc="1B165F5E">
      <w:start w:val="1"/>
      <w:numFmt w:val="decimal"/>
      <w:lvlText w:val="%7)"/>
      <w:lvlJc w:val="left"/>
      <w:pPr>
        <w:ind w:left="720" w:hanging="360"/>
      </w:pPr>
    </w:lvl>
    <w:lvl w:ilvl="7" w:tplc="F8F68DBE">
      <w:start w:val="1"/>
      <w:numFmt w:val="decimal"/>
      <w:lvlText w:val="%8)"/>
      <w:lvlJc w:val="left"/>
      <w:pPr>
        <w:ind w:left="720" w:hanging="360"/>
      </w:pPr>
    </w:lvl>
    <w:lvl w:ilvl="8" w:tplc="30186144">
      <w:start w:val="1"/>
      <w:numFmt w:val="decimal"/>
      <w:lvlText w:val="%9)"/>
      <w:lvlJc w:val="left"/>
      <w:pPr>
        <w:ind w:left="720" w:hanging="360"/>
      </w:pPr>
    </w:lvl>
  </w:abstractNum>
  <w:abstractNum w:abstractNumId="13" w15:restartNumberingAfterBreak="0">
    <w:nsid w:val="3A435155"/>
    <w:multiLevelType w:val="hybridMultilevel"/>
    <w:tmpl w:val="DF9CE47C"/>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14" w15:restartNumberingAfterBreak="0">
    <w:nsid w:val="3E7E28FD"/>
    <w:multiLevelType w:val="multilevel"/>
    <w:tmpl w:val="4AB8F6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45E7B8D"/>
    <w:multiLevelType w:val="hybridMultilevel"/>
    <w:tmpl w:val="69208080"/>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16" w15:restartNumberingAfterBreak="0">
    <w:nsid w:val="49A7503C"/>
    <w:multiLevelType w:val="hybridMultilevel"/>
    <w:tmpl w:val="A76EC13E"/>
    <w:lvl w:ilvl="0" w:tplc="09EAD7F6">
      <w:start w:val="1"/>
      <w:numFmt w:val="bullet"/>
      <w:lvlText w:val=""/>
      <w:lvlJc w:val="left"/>
      <w:pPr>
        <w:ind w:left="720" w:hanging="360"/>
      </w:pPr>
      <w:rPr>
        <w:rFonts w:ascii="Symbol" w:hAnsi="Symbol" w:hint="default"/>
      </w:rPr>
    </w:lvl>
    <w:lvl w:ilvl="1" w:tplc="B584030E">
      <w:start w:val="1"/>
      <w:numFmt w:val="bullet"/>
      <w:lvlText w:val="o"/>
      <w:lvlJc w:val="left"/>
      <w:pPr>
        <w:ind w:left="1440" w:hanging="360"/>
      </w:pPr>
      <w:rPr>
        <w:rFonts w:ascii="Courier New" w:hAnsi="Courier New" w:hint="default"/>
      </w:rPr>
    </w:lvl>
    <w:lvl w:ilvl="2" w:tplc="71FAF616">
      <w:start w:val="1"/>
      <w:numFmt w:val="bullet"/>
      <w:lvlText w:val=""/>
      <w:lvlJc w:val="left"/>
      <w:pPr>
        <w:ind w:left="2160" w:hanging="360"/>
      </w:pPr>
      <w:rPr>
        <w:rFonts w:ascii="Wingdings" w:hAnsi="Wingdings" w:hint="default"/>
      </w:rPr>
    </w:lvl>
    <w:lvl w:ilvl="3" w:tplc="6E96E4E6">
      <w:start w:val="1"/>
      <w:numFmt w:val="bullet"/>
      <w:lvlText w:val=""/>
      <w:lvlJc w:val="left"/>
      <w:pPr>
        <w:ind w:left="2880" w:hanging="360"/>
      </w:pPr>
      <w:rPr>
        <w:rFonts w:ascii="Symbol" w:hAnsi="Symbol" w:hint="default"/>
      </w:rPr>
    </w:lvl>
    <w:lvl w:ilvl="4" w:tplc="F740F41E">
      <w:start w:val="1"/>
      <w:numFmt w:val="bullet"/>
      <w:lvlText w:val="o"/>
      <w:lvlJc w:val="left"/>
      <w:pPr>
        <w:ind w:left="3600" w:hanging="360"/>
      </w:pPr>
      <w:rPr>
        <w:rFonts w:ascii="Courier New" w:hAnsi="Courier New" w:hint="default"/>
      </w:rPr>
    </w:lvl>
    <w:lvl w:ilvl="5" w:tplc="C3063462">
      <w:start w:val="1"/>
      <w:numFmt w:val="bullet"/>
      <w:lvlText w:val=""/>
      <w:lvlJc w:val="left"/>
      <w:pPr>
        <w:ind w:left="4320" w:hanging="360"/>
      </w:pPr>
      <w:rPr>
        <w:rFonts w:ascii="Wingdings" w:hAnsi="Wingdings" w:hint="default"/>
      </w:rPr>
    </w:lvl>
    <w:lvl w:ilvl="6" w:tplc="232A7BF8">
      <w:start w:val="1"/>
      <w:numFmt w:val="bullet"/>
      <w:lvlText w:val=""/>
      <w:lvlJc w:val="left"/>
      <w:pPr>
        <w:ind w:left="5040" w:hanging="360"/>
      </w:pPr>
      <w:rPr>
        <w:rFonts w:ascii="Symbol" w:hAnsi="Symbol" w:hint="default"/>
      </w:rPr>
    </w:lvl>
    <w:lvl w:ilvl="7" w:tplc="76565978">
      <w:start w:val="1"/>
      <w:numFmt w:val="bullet"/>
      <w:lvlText w:val="o"/>
      <w:lvlJc w:val="left"/>
      <w:pPr>
        <w:ind w:left="5760" w:hanging="360"/>
      </w:pPr>
      <w:rPr>
        <w:rFonts w:ascii="Courier New" w:hAnsi="Courier New" w:hint="default"/>
      </w:rPr>
    </w:lvl>
    <w:lvl w:ilvl="8" w:tplc="E200C798">
      <w:start w:val="1"/>
      <w:numFmt w:val="bullet"/>
      <w:lvlText w:val=""/>
      <w:lvlJc w:val="left"/>
      <w:pPr>
        <w:ind w:left="6480" w:hanging="360"/>
      </w:pPr>
      <w:rPr>
        <w:rFonts w:ascii="Wingdings" w:hAnsi="Wingdings" w:hint="default"/>
      </w:rPr>
    </w:lvl>
  </w:abstractNum>
  <w:abstractNum w:abstractNumId="17" w15:restartNumberingAfterBreak="0">
    <w:nsid w:val="509235E9"/>
    <w:multiLevelType w:val="hybridMultilevel"/>
    <w:tmpl w:val="EB026826"/>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520837B3"/>
    <w:multiLevelType w:val="hybridMultilevel"/>
    <w:tmpl w:val="6DEEBDAE"/>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9" w15:restartNumberingAfterBreak="0">
    <w:nsid w:val="559C0698"/>
    <w:multiLevelType w:val="hybridMultilevel"/>
    <w:tmpl w:val="F19CAF50"/>
    <w:lvl w:ilvl="0" w:tplc="04250001">
      <w:start w:val="1"/>
      <w:numFmt w:val="bullet"/>
      <w:lvlText w:val=""/>
      <w:lvlJc w:val="left"/>
      <w:pPr>
        <w:ind w:left="1496" w:hanging="360"/>
      </w:pPr>
      <w:rPr>
        <w:rFonts w:ascii="Symbol" w:hAnsi="Symbol" w:hint="default"/>
      </w:rPr>
    </w:lvl>
    <w:lvl w:ilvl="1" w:tplc="04250003" w:tentative="1">
      <w:start w:val="1"/>
      <w:numFmt w:val="bullet"/>
      <w:lvlText w:val="o"/>
      <w:lvlJc w:val="left"/>
      <w:pPr>
        <w:ind w:left="2216" w:hanging="360"/>
      </w:pPr>
      <w:rPr>
        <w:rFonts w:ascii="Courier New" w:hAnsi="Courier New" w:cs="Courier New" w:hint="default"/>
      </w:rPr>
    </w:lvl>
    <w:lvl w:ilvl="2" w:tplc="04250005" w:tentative="1">
      <w:start w:val="1"/>
      <w:numFmt w:val="bullet"/>
      <w:lvlText w:val=""/>
      <w:lvlJc w:val="left"/>
      <w:pPr>
        <w:ind w:left="2936" w:hanging="360"/>
      </w:pPr>
      <w:rPr>
        <w:rFonts w:ascii="Wingdings" w:hAnsi="Wingdings" w:hint="default"/>
      </w:rPr>
    </w:lvl>
    <w:lvl w:ilvl="3" w:tplc="04250001" w:tentative="1">
      <w:start w:val="1"/>
      <w:numFmt w:val="bullet"/>
      <w:lvlText w:val=""/>
      <w:lvlJc w:val="left"/>
      <w:pPr>
        <w:ind w:left="3656" w:hanging="360"/>
      </w:pPr>
      <w:rPr>
        <w:rFonts w:ascii="Symbol" w:hAnsi="Symbol" w:hint="default"/>
      </w:rPr>
    </w:lvl>
    <w:lvl w:ilvl="4" w:tplc="04250003" w:tentative="1">
      <w:start w:val="1"/>
      <w:numFmt w:val="bullet"/>
      <w:lvlText w:val="o"/>
      <w:lvlJc w:val="left"/>
      <w:pPr>
        <w:ind w:left="4376" w:hanging="360"/>
      </w:pPr>
      <w:rPr>
        <w:rFonts w:ascii="Courier New" w:hAnsi="Courier New" w:cs="Courier New" w:hint="default"/>
      </w:rPr>
    </w:lvl>
    <w:lvl w:ilvl="5" w:tplc="04250005" w:tentative="1">
      <w:start w:val="1"/>
      <w:numFmt w:val="bullet"/>
      <w:lvlText w:val=""/>
      <w:lvlJc w:val="left"/>
      <w:pPr>
        <w:ind w:left="5096" w:hanging="360"/>
      </w:pPr>
      <w:rPr>
        <w:rFonts w:ascii="Wingdings" w:hAnsi="Wingdings" w:hint="default"/>
      </w:rPr>
    </w:lvl>
    <w:lvl w:ilvl="6" w:tplc="04250001" w:tentative="1">
      <w:start w:val="1"/>
      <w:numFmt w:val="bullet"/>
      <w:lvlText w:val=""/>
      <w:lvlJc w:val="left"/>
      <w:pPr>
        <w:ind w:left="5816" w:hanging="360"/>
      </w:pPr>
      <w:rPr>
        <w:rFonts w:ascii="Symbol" w:hAnsi="Symbol" w:hint="default"/>
      </w:rPr>
    </w:lvl>
    <w:lvl w:ilvl="7" w:tplc="04250003" w:tentative="1">
      <w:start w:val="1"/>
      <w:numFmt w:val="bullet"/>
      <w:lvlText w:val="o"/>
      <w:lvlJc w:val="left"/>
      <w:pPr>
        <w:ind w:left="6536" w:hanging="360"/>
      </w:pPr>
      <w:rPr>
        <w:rFonts w:ascii="Courier New" w:hAnsi="Courier New" w:cs="Courier New" w:hint="default"/>
      </w:rPr>
    </w:lvl>
    <w:lvl w:ilvl="8" w:tplc="04250005" w:tentative="1">
      <w:start w:val="1"/>
      <w:numFmt w:val="bullet"/>
      <w:lvlText w:val=""/>
      <w:lvlJc w:val="left"/>
      <w:pPr>
        <w:ind w:left="7256" w:hanging="360"/>
      </w:pPr>
      <w:rPr>
        <w:rFonts w:ascii="Wingdings" w:hAnsi="Wingdings" w:hint="default"/>
      </w:rPr>
    </w:lvl>
  </w:abstractNum>
  <w:abstractNum w:abstractNumId="20" w15:restartNumberingAfterBreak="0">
    <w:nsid w:val="57150B7D"/>
    <w:multiLevelType w:val="hybridMultilevel"/>
    <w:tmpl w:val="0362040A"/>
    <w:lvl w:ilvl="0" w:tplc="0425000D">
      <w:start w:val="1"/>
      <w:numFmt w:val="bullet"/>
      <w:lvlText w:val=""/>
      <w:lvlJc w:val="left"/>
      <w:pPr>
        <w:ind w:left="720" w:hanging="360"/>
      </w:pPr>
      <w:rPr>
        <w:rFonts w:ascii="Wingdings" w:hAnsi="Wingdings"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581E43CE"/>
    <w:multiLevelType w:val="hybridMultilevel"/>
    <w:tmpl w:val="13A2AAC8"/>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22" w15:restartNumberingAfterBreak="0">
    <w:nsid w:val="62B1693F"/>
    <w:multiLevelType w:val="hybridMultilevel"/>
    <w:tmpl w:val="C8B41738"/>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23" w15:restartNumberingAfterBreak="0">
    <w:nsid w:val="6CE13603"/>
    <w:multiLevelType w:val="multilevel"/>
    <w:tmpl w:val="7F069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4D33E8"/>
    <w:multiLevelType w:val="hybridMultilevel"/>
    <w:tmpl w:val="8CC29180"/>
    <w:lvl w:ilvl="0" w:tplc="6DDC1FAC">
      <w:start w:val="1"/>
      <w:numFmt w:val="bullet"/>
      <w:lvlText w:val=""/>
      <w:lvlJc w:val="left"/>
      <w:pPr>
        <w:ind w:left="567" w:hanging="340"/>
      </w:pPr>
      <w:rPr>
        <w:rFonts w:ascii="Wingdings" w:hAnsi="Wingdings" w:hint="default"/>
      </w:rPr>
    </w:lvl>
    <w:lvl w:ilvl="1" w:tplc="04250003" w:tentative="1">
      <w:start w:val="1"/>
      <w:numFmt w:val="bullet"/>
      <w:lvlText w:val="o"/>
      <w:lvlJc w:val="left"/>
      <w:pPr>
        <w:ind w:left="1498" w:hanging="360"/>
      </w:pPr>
      <w:rPr>
        <w:rFonts w:ascii="Courier New" w:hAnsi="Courier New" w:cs="Courier New" w:hint="default"/>
      </w:rPr>
    </w:lvl>
    <w:lvl w:ilvl="2" w:tplc="04250005" w:tentative="1">
      <w:start w:val="1"/>
      <w:numFmt w:val="bullet"/>
      <w:lvlText w:val=""/>
      <w:lvlJc w:val="left"/>
      <w:pPr>
        <w:ind w:left="2218" w:hanging="360"/>
      </w:pPr>
      <w:rPr>
        <w:rFonts w:ascii="Wingdings" w:hAnsi="Wingdings" w:hint="default"/>
      </w:rPr>
    </w:lvl>
    <w:lvl w:ilvl="3" w:tplc="04250001" w:tentative="1">
      <w:start w:val="1"/>
      <w:numFmt w:val="bullet"/>
      <w:lvlText w:val=""/>
      <w:lvlJc w:val="left"/>
      <w:pPr>
        <w:ind w:left="2938" w:hanging="360"/>
      </w:pPr>
      <w:rPr>
        <w:rFonts w:ascii="Symbol" w:hAnsi="Symbol" w:hint="default"/>
      </w:rPr>
    </w:lvl>
    <w:lvl w:ilvl="4" w:tplc="04250003" w:tentative="1">
      <w:start w:val="1"/>
      <w:numFmt w:val="bullet"/>
      <w:lvlText w:val="o"/>
      <w:lvlJc w:val="left"/>
      <w:pPr>
        <w:ind w:left="3658" w:hanging="360"/>
      </w:pPr>
      <w:rPr>
        <w:rFonts w:ascii="Courier New" w:hAnsi="Courier New" w:cs="Courier New" w:hint="default"/>
      </w:rPr>
    </w:lvl>
    <w:lvl w:ilvl="5" w:tplc="04250005" w:tentative="1">
      <w:start w:val="1"/>
      <w:numFmt w:val="bullet"/>
      <w:lvlText w:val=""/>
      <w:lvlJc w:val="left"/>
      <w:pPr>
        <w:ind w:left="4378" w:hanging="360"/>
      </w:pPr>
      <w:rPr>
        <w:rFonts w:ascii="Wingdings" w:hAnsi="Wingdings" w:hint="default"/>
      </w:rPr>
    </w:lvl>
    <w:lvl w:ilvl="6" w:tplc="04250001" w:tentative="1">
      <w:start w:val="1"/>
      <w:numFmt w:val="bullet"/>
      <w:lvlText w:val=""/>
      <w:lvlJc w:val="left"/>
      <w:pPr>
        <w:ind w:left="5098" w:hanging="360"/>
      </w:pPr>
      <w:rPr>
        <w:rFonts w:ascii="Symbol" w:hAnsi="Symbol" w:hint="default"/>
      </w:rPr>
    </w:lvl>
    <w:lvl w:ilvl="7" w:tplc="04250003" w:tentative="1">
      <w:start w:val="1"/>
      <w:numFmt w:val="bullet"/>
      <w:lvlText w:val="o"/>
      <w:lvlJc w:val="left"/>
      <w:pPr>
        <w:ind w:left="5818" w:hanging="360"/>
      </w:pPr>
      <w:rPr>
        <w:rFonts w:ascii="Courier New" w:hAnsi="Courier New" w:cs="Courier New" w:hint="default"/>
      </w:rPr>
    </w:lvl>
    <w:lvl w:ilvl="8" w:tplc="04250005" w:tentative="1">
      <w:start w:val="1"/>
      <w:numFmt w:val="bullet"/>
      <w:lvlText w:val=""/>
      <w:lvlJc w:val="left"/>
      <w:pPr>
        <w:ind w:left="6538" w:hanging="360"/>
      </w:pPr>
      <w:rPr>
        <w:rFonts w:ascii="Wingdings" w:hAnsi="Wingdings" w:hint="default"/>
      </w:rPr>
    </w:lvl>
  </w:abstractNum>
  <w:abstractNum w:abstractNumId="25" w15:restartNumberingAfterBreak="0">
    <w:nsid w:val="74E83563"/>
    <w:multiLevelType w:val="multilevel"/>
    <w:tmpl w:val="C7245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8B25B0"/>
    <w:multiLevelType w:val="hybridMultilevel"/>
    <w:tmpl w:val="098A6A20"/>
    <w:lvl w:ilvl="0" w:tplc="BF6889C0">
      <w:start w:val="1"/>
      <w:numFmt w:val="decimal"/>
      <w:lvlText w:val="%1."/>
      <w:lvlJc w:val="left"/>
      <w:pPr>
        <w:ind w:left="720" w:hanging="360"/>
      </w:pPr>
      <w:rPr>
        <w:rFonts w:eastAsiaTheme="minorHAnsi"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75EF2781"/>
    <w:multiLevelType w:val="multilevel"/>
    <w:tmpl w:val="749C1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67C3C6A"/>
    <w:multiLevelType w:val="hybridMultilevel"/>
    <w:tmpl w:val="B3100094"/>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9" w15:restartNumberingAfterBreak="0">
    <w:nsid w:val="77DB52CB"/>
    <w:multiLevelType w:val="hybridMultilevel"/>
    <w:tmpl w:val="1B40E2CC"/>
    <w:lvl w:ilvl="0" w:tplc="04250011">
      <w:start w:val="1"/>
      <w:numFmt w:val="decimal"/>
      <w:lvlText w:val="%1)"/>
      <w:lvlJc w:val="left"/>
      <w:pPr>
        <w:ind w:left="567" w:hanging="340"/>
      </w:pPr>
      <w:rPr>
        <w:rFonts w:hint="default"/>
      </w:rPr>
    </w:lvl>
    <w:lvl w:ilvl="1" w:tplc="04250003" w:tentative="1">
      <w:start w:val="1"/>
      <w:numFmt w:val="bullet"/>
      <w:lvlText w:val="o"/>
      <w:lvlJc w:val="left"/>
      <w:pPr>
        <w:ind w:left="1498" w:hanging="360"/>
      </w:pPr>
      <w:rPr>
        <w:rFonts w:ascii="Courier New" w:hAnsi="Courier New" w:cs="Courier New" w:hint="default"/>
      </w:rPr>
    </w:lvl>
    <w:lvl w:ilvl="2" w:tplc="04250005" w:tentative="1">
      <w:start w:val="1"/>
      <w:numFmt w:val="bullet"/>
      <w:lvlText w:val=""/>
      <w:lvlJc w:val="left"/>
      <w:pPr>
        <w:ind w:left="2218" w:hanging="360"/>
      </w:pPr>
      <w:rPr>
        <w:rFonts w:ascii="Wingdings" w:hAnsi="Wingdings" w:hint="default"/>
      </w:rPr>
    </w:lvl>
    <w:lvl w:ilvl="3" w:tplc="04250001" w:tentative="1">
      <w:start w:val="1"/>
      <w:numFmt w:val="bullet"/>
      <w:lvlText w:val=""/>
      <w:lvlJc w:val="left"/>
      <w:pPr>
        <w:ind w:left="2938" w:hanging="360"/>
      </w:pPr>
      <w:rPr>
        <w:rFonts w:ascii="Symbol" w:hAnsi="Symbol" w:hint="default"/>
      </w:rPr>
    </w:lvl>
    <w:lvl w:ilvl="4" w:tplc="04250003" w:tentative="1">
      <w:start w:val="1"/>
      <w:numFmt w:val="bullet"/>
      <w:lvlText w:val="o"/>
      <w:lvlJc w:val="left"/>
      <w:pPr>
        <w:ind w:left="3658" w:hanging="360"/>
      </w:pPr>
      <w:rPr>
        <w:rFonts w:ascii="Courier New" w:hAnsi="Courier New" w:cs="Courier New" w:hint="default"/>
      </w:rPr>
    </w:lvl>
    <w:lvl w:ilvl="5" w:tplc="04250005" w:tentative="1">
      <w:start w:val="1"/>
      <w:numFmt w:val="bullet"/>
      <w:lvlText w:val=""/>
      <w:lvlJc w:val="left"/>
      <w:pPr>
        <w:ind w:left="4378" w:hanging="360"/>
      </w:pPr>
      <w:rPr>
        <w:rFonts w:ascii="Wingdings" w:hAnsi="Wingdings" w:hint="default"/>
      </w:rPr>
    </w:lvl>
    <w:lvl w:ilvl="6" w:tplc="04250001" w:tentative="1">
      <w:start w:val="1"/>
      <w:numFmt w:val="bullet"/>
      <w:lvlText w:val=""/>
      <w:lvlJc w:val="left"/>
      <w:pPr>
        <w:ind w:left="5098" w:hanging="360"/>
      </w:pPr>
      <w:rPr>
        <w:rFonts w:ascii="Symbol" w:hAnsi="Symbol" w:hint="default"/>
      </w:rPr>
    </w:lvl>
    <w:lvl w:ilvl="7" w:tplc="04250003" w:tentative="1">
      <w:start w:val="1"/>
      <w:numFmt w:val="bullet"/>
      <w:lvlText w:val="o"/>
      <w:lvlJc w:val="left"/>
      <w:pPr>
        <w:ind w:left="5818" w:hanging="360"/>
      </w:pPr>
      <w:rPr>
        <w:rFonts w:ascii="Courier New" w:hAnsi="Courier New" w:cs="Courier New" w:hint="default"/>
      </w:rPr>
    </w:lvl>
    <w:lvl w:ilvl="8" w:tplc="04250005" w:tentative="1">
      <w:start w:val="1"/>
      <w:numFmt w:val="bullet"/>
      <w:lvlText w:val=""/>
      <w:lvlJc w:val="left"/>
      <w:pPr>
        <w:ind w:left="6538" w:hanging="360"/>
      </w:pPr>
      <w:rPr>
        <w:rFonts w:ascii="Wingdings" w:hAnsi="Wingdings" w:hint="default"/>
      </w:rPr>
    </w:lvl>
  </w:abstractNum>
  <w:abstractNum w:abstractNumId="30" w15:restartNumberingAfterBreak="0">
    <w:nsid w:val="7989584C"/>
    <w:multiLevelType w:val="multilevel"/>
    <w:tmpl w:val="4AB8F6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41949934">
    <w:abstractNumId w:val="16"/>
  </w:num>
  <w:num w:numId="2" w16cid:durableId="257644531">
    <w:abstractNumId w:val="5"/>
  </w:num>
  <w:num w:numId="3" w16cid:durableId="1202479639">
    <w:abstractNumId w:val="28"/>
  </w:num>
  <w:num w:numId="4" w16cid:durableId="1451702624">
    <w:abstractNumId w:val="29"/>
  </w:num>
  <w:num w:numId="5" w16cid:durableId="1661347144">
    <w:abstractNumId w:val="24"/>
  </w:num>
  <w:num w:numId="6" w16cid:durableId="42557504">
    <w:abstractNumId w:val="0"/>
  </w:num>
  <w:num w:numId="7" w16cid:durableId="1184589877">
    <w:abstractNumId w:val="2"/>
  </w:num>
  <w:num w:numId="8" w16cid:durableId="50469259">
    <w:abstractNumId w:val="6"/>
  </w:num>
  <w:num w:numId="9" w16cid:durableId="1503624767">
    <w:abstractNumId w:val="20"/>
  </w:num>
  <w:num w:numId="10" w16cid:durableId="264968227">
    <w:abstractNumId w:val="15"/>
  </w:num>
  <w:num w:numId="11" w16cid:durableId="531191090">
    <w:abstractNumId w:val="19"/>
  </w:num>
  <w:num w:numId="12" w16cid:durableId="555512484">
    <w:abstractNumId w:val="1"/>
  </w:num>
  <w:num w:numId="13" w16cid:durableId="1175147349">
    <w:abstractNumId w:val="13"/>
  </w:num>
  <w:num w:numId="14" w16cid:durableId="1543134709">
    <w:abstractNumId w:val="17"/>
  </w:num>
  <w:num w:numId="15" w16cid:durableId="390230125">
    <w:abstractNumId w:val="18"/>
  </w:num>
  <w:num w:numId="16" w16cid:durableId="384106751">
    <w:abstractNumId w:val="26"/>
  </w:num>
  <w:num w:numId="17" w16cid:durableId="746390890">
    <w:abstractNumId w:val="21"/>
  </w:num>
  <w:num w:numId="18" w16cid:durableId="1690911154">
    <w:abstractNumId w:val="9"/>
  </w:num>
  <w:num w:numId="19" w16cid:durableId="340932512">
    <w:abstractNumId w:val="10"/>
  </w:num>
  <w:num w:numId="20" w16cid:durableId="700056468">
    <w:abstractNumId w:val="22"/>
  </w:num>
  <w:num w:numId="21" w16cid:durableId="1915894070">
    <w:abstractNumId w:val="8"/>
  </w:num>
  <w:num w:numId="22" w16cid:durableId="843932118">
    <w:abstractNumId w:val="7"/>
  </w:num>
  <w:num w:numId="23" w16cid:durableId="11151068">
    <w:abstractNumId w:val="12"/>
  </w:num>
  <w:num w:numId="24" w16cid:durableId="1141844687">
    <w:abstractNumId w:val="30"/>
  </w:num>
  <w:num w:numId="25" w16cid:durableId="2002350851">
    <w:abstractNumId w:val="4"/>
  </w:num>
  <w:num w:numId="26" w16cid:durableId="480463278">
    <w:abstractNumId w:val="14"/>
  </w:num>
  <w:num w:numId="27" w16cid:durableId="62260671">
    <w:abstractNumId w:val="11"/>
  </w:num>
  <w:num w:numId="28" w16cid:durableId="816803459">
    <w:abstractNumId w:val="23"/>
  </w:num>
  <w:num w:numId="29" w16cid:durableId="442462129">
    <w:abstractNumId w:val="3"/>
  </w:num>
  <w:num w:numId="30" w16cid:durableId="1035352034">
    <w:abstractNumId w:val="27"/>
  </w:num>
  <w:num w:numId="31" w16cid:durableId="786464522">
    <w:abstractNumId w:val="2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ia Sults - JUSTDIGI">
    <w15:presenceInfo w15:providerId="AD" w15:userId="S::maria.sults@justdigi.ee::7e8fc527-d8b9-474d-8b31-477573ede36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063D01D"/>
    <w:rsid w:val="0000134E"/>
    <w:rsid w:val="000015B1"/>
    <w:rsid w:val="000018AF"/>
    <w:rsid w:val="0000219F"/>
    <w:rsid w:val="0000338C"/>
    <w:rsid w:val="000033C3"/>
    <w:rsid w:val="000039FA"/>
    <w:rsid w:val="000044C2"/>
    <w:rsid w:val="00004B53"/>
    <w:rsid w:val="00005CC4"/>
    <w:rsid w:val="00006FDC"/>
    <w:rsid w:val="000103FE"/>
    <w:rsid w:val="0001070E"/>
    <w:rsid w:val="00011219"/>
    <w:rsid w:val="00011AC4"/>
    <w:rsid w:val="00013E0F"/>
    <w:rsid w:val="00014C48"/>
    <w:rsid w:val="00015835"/>
    <w:rsid w:val="000176CE"/>
    <w:rsid w:val="00017F69"/>
    <w:rsid w:val="00025474"/>
    <w:rsid w:val="000257E9"/>
    <w:rsid w:val="00025A64"/>
    <w:rsid w:val="000263D6"/>
    <w:rsid w:val="000275DB"/>
    <w:rsid w:val="0003151E"/>
    <w:rsid w:val="00031FF9"/>
    <w:rsid w:val="00033077"/>
    <w:rsid w:val="00033E8A"/>
    <w:rsid w:val="00034147"/>
    <w:rsid w:val="000342D6"/>
    <w:rsid w:val="0003461C"/>
    <w:rsid w:val="00034E4D"/>
    <w:rsid w:val="0003513F"/>
    <w:rsid w:val="00037DDB"/>
    <w:rsid w:val="00037E18"/>
    <w:rsid w:val="000405B4"/>
    <w:rsid w:val="000419B8"/>
    <w:rsid w:val="00041BA1"/>
    <w:rsid w:val="000428FE"/>
    <w:rsid w:val="0004418A"/>
    <w:rsid w:val="00044329"/>
    <w:rsid w:val="0004511F"/>
    <w:rsid w:val="00050EE1"/>
    <w:rsid w:val="0005499E"/>
    <w:rsid w:val="000558FA"/>
    <w:rsid w:val="000568A5"/>
    <w:rsid w:val="000574B3"/>
    <w:rsid w:val="0006225E"/>
    <w:rsid w:val="00062274"/>
    <w:rsid w:val="00065127"/>
    <w:rsid w:val="00066EE6"/>
    <w:rsid w:val="00067173"/>
    <w:rsid w:val="00070F64"/>
    <w:rsid w:val="00071B85"/>
    <w:rsid w:val="0007294E"/>
    <w:rsid w:val="00072C28"/>
    <w:rsid w:val="00074249"/>
    <w:rsid w:val="0007453E"/>
    <w:rsid w:val="0007521A"/>
    <w:rsid w:val="00075D93"/>
    <w:rsid w:val="00076324"/>
    <w:rsid w:val="00077929"/>
    <w:rsid w:val="000833D3"/>
    <w:rsid w:val="0008560E"/>
    <w:rsid w:val="00090338"/>
    <w:rsid w:val="0009052F"/>
    <w:rsid w:val="000907E2"/>
    <w:rsid w:val="00091A8C"/>
    <w:rsid w:val="00091C57"/>
    <w:rsid w:val="0009231E"/>
    <w:rsid w:val="0009238F"/>
    <w:rsid w:val="000A1DFF"/>
    <w:rsid w:val="000A4970"/>
    <w:rsid w:val="000A7625"/>
    <w:rsid w:val="000B0872"/>
    <w:rsid w:val="000B0B09"/>
    <w:rsid w:val="000B2C66"/>
    <w:rsid w:val="000B64B4"/>
    <w:rsid w:val="000B65B8"/>
    <w:rsid w:val="000B6803"/>
    <w:rsid w:val="000B6983"/>
    <w:rsid w:val="000B6F9B"/>
    <w:rsid w:val="000B78CA"/>
    <w:rsid w:val="000B7BA6"/>
    <w:rsid w:val="000C04BC"/>
    <w:rsid w:val="000C06D6"/>
    <w:rsid w:val="000C19BF"/>
    <w:rsid w:val="000C3723"/>
    <w:rsid w:val="000C449B"/>
    <w:rsid w:val="000C4BE2"/>
    <w:rsid w:val="000C52EF"/>
    <w:rsid w:val="000C65BA"/>
    <w:rsid w:val="000D130E"/>
    <w:rsid w:val="000D2186"/>
    <w:rsid w:val="000D3108"/>
    <w:rsid w:val="000D4045"/>
    <w:rsid w:val="000D7AF2"/>
    <w:rsid w:val="000E1338"/>
    <w:rsid w:val="000E1693"/>
    <w:rsid w:val="000E646B"/>
    <w:rsid w:val="000E6B0D"/>
    <w:rsid w:val="000E6BE1"/>
    <w:rsid w:val="000E7651"/>
    <w:rsid w:val="000F014D"/>
    <w:rsid w:val="000F097A"/>
    <w:rsid w:val="000F0A7E"/>
    <w:rsid w:val="000F1409"/>
    <w:rsid w:val="000F22C6"/>
    <w:rsid w:val="001068F3"/>
    <w:rsid w:val="00110E38"/>
    <w:rsid w:val="00111DDB"/>
    <w:rsid w:val="00111E0B"/>
    <w:rsid w:val="001120DD"/>
    <w:rsid w:val="00115233"/>
    <w:rsid w:val="00116321"/>
    <w:rsid w:val="0011760F"/>
    <w:rsid w:val="001178DC"/>
    <w:rsid w:val="001213D3"/>
    <w:rsid w:val="001235AA"/>
    <w:rsid w:val="001238C0"/>
    <w:rsid w:val="00123D41"/>
    <w:rsid w:val="0012561F"/>
    <w:rsid w:val="00125F91"/>
    <w:rsid w:val="0012602C"/>
    <w:rsid w:val="001261E2"/>
    <w:rsid w:val="001268F1"/>
    <w:rsid w:val="001270FB"/>
    <w:rsid w:val="001319A1"/>
    <w:rsid w:val="001331AD"/>
    <w:rsid w:val="00134A40"/>
    <w:rsid w:val="00135F90"/>
    <w:rsid w:val="00136126"/>
    <w:rsid w:val="001370BF"/>
    <w:rsid w:val="00140856"/>
    <w:rsid w:val="00142C9A"/>
    <w:rsid w:val="00146371"/>
    <w:rsid w:val="001505EF"/>
    <w:rsid w:val="0015160B"/>
    <w:rsid w:val="0015222F"/>
    <w:rsid w:val="0015360D"/>
    <w:rsid w:val="00154B59"/>
    <w:rsid w:val="00156D5A"/>
    <w:rsid w:val="00157084"/>
    <w:rsid w:val="001608B1"/>
    <w:rsid w:val="00160C90"/>
    <w:rsid w:val="00161991"/>
    <w:rsid w:val="001620EF"/>
    <w:rsid w:val="001624CA"/>
    <w:rsid w:val="00162BA8"/>
    <w:rsid w:val="00162D18"/>
    <w:rsid w:val="00166982"/>
    <w:rsid w:val="0017026C"/>
    <w:rsid w:val="001708E0"/>
    <w:rsid w:val="00170C9F"/>
    <w:rsid w:val="001714FF"/>
    <w:rsid w:val="00172492"/>
    <w:rsid w:val="001724C2"/>
    <w:rsid w:val="00173828"/>
    <w:rsid w:val="0017413F"/>
    <w:rsid w:val="001744EF"/>
    <w:rsid w:val="0017456D"/>
    <w:rsid w:val="00182A22"/>
    <w:rsid w:val="001846AA"/>
    <w:rsid w:val="00185337"/>
    <w:rsid w:val="00185356"/>
    <w:rsid w:val="001858F6"/>
    <w:rsid w:val="00185B0C"/>
    <w:rsid w:val="00191854"/>
    <w:rsid w:val="00192878"/>
    <w:rsid w:val="00192E64"/>
    <w:rsid w:val="001950AC"/>
    <w:rsid w:val="001A06D1"/>
    <w:rsid w:val="001A22F1"/>
    <w:rsid w:val="001A3D9E"/>
    <w:rsid w:val="001A55B7"/>
    <w:rsid w:val="001B22A4"/>
    <w:rsid w:val="001B25C0"/>
    <w:rsid w:val="001B4164"/>
    <w:rsid w:val="001B5663"/>
    <w:rsid w:val="001B651A"/>
    <w:rsid w:val="001B689A"/>
    <w:rsid w:val="001C0703"/>
    <w:rsid w:val="001C088F"/>
    <w:rsid w:val="001C1B98"/>
    <w:rsid w:val="001C1BCF"/>
    <w:rsid w:val="001C34AF"/>
    <w:rsid w:val="001C393C"/>
    <w:rsid w:val="001C7ED8"/>
    <w:rsid w:val="001D172A"/>
    <w:rsid w:val="001D1DC7"/>
    <w:rsid w:val="001D4129"/>
    <w:rsid w:val="001D5105"/>
    <w:rsid w:val="001E10B1"/>
    <w:rsid w:val="001E1B8D"/>
    <w:rsid w:val="001E1D45"/>
    <w:rsid w:val="001E460D"/>
    <w:rsid w:val="001E490D"/>
    <w:rsid w:val="001E6190"/>
    <w:rsid w:val="001E6391"/>
    <w:rsid w:val="001E775B"/>
    <w:rsid w:val="001F273A"/>
    <w:rsid w:val="001F2C16"/>
    <w:rsid w:val="001F4777"/>
    <w:rsid w:val="001F49D9"/>
    <w:rsid w:val="001F5326"/>
    <w:rsid w:val="001F57BC"/>
    <w:rsid w:val="001F69C8"/>
    <w:rsid w:val="001F784F"/>
    <w:rsid w:val="002008D3"/>
    <w:rsid w:val="00200D7E"/>
    <w:rsid w:val="0020276B"/>
    <w:rsid w:val="002031DC"/>
    <w:rsid w:val="00203A7B"/>
    <w:rsid w:val="00213174"/>
    <w:rsid w:val="0021462C"/>
    <w:rsid w:val="002157AB"/>
    <w:rsid w:val="00215988"/>
    <w:rsid w:val="00215CE4"/>
    <w:rsid w:val="002167B2"/>
    <w:rsid w:val="00221BD8"/>
    <w:rsid w:val="00222BC3"/>
    <w:rsid w:val="0022373D"/>
    <w:rsid w:val="00225480"/>
    <w:rsid w:val="00226BA9"/>
    <w:rsid w:val="0022703B"/>
    <w:rsid w:val="00227AB3"/>
    <w:rsid w:val="00230020"/>
    <w:rsid w:val="0023130C"/>
    <w:rsid w:val="00233C8B"/>
    <w:rsid w:val="00234ABD"/>
    <w:rsid w:val="00235684"/>
    <w:rsid w:val="00235C02"/>
    <w:rsid w:val="002370E5"/>
    <w:rsid w:val="00241C3B"/>
    <w:rsid w:val="002430FA"/>
    <w:rsid w:val="00243B4A"/>
    <w:rsid w:val="00243CFE"/>
    <w:rsid w:val="00244EA7"/>
    <w:rsid w:val="002454E2"/>
    <w:rsid w:val="00246562"/>
    <w:rsid w:val="002510F9"/>
    <w:rsid w:val="00253C29"/>
    <w:rsid w:val="0025781D"/>
    <w:rsid w:val="00257E75"/>
    <w:rsid w:val="002653E0"/>
    <w:rsid w:val="0026578D"/>
    <w:rsid w:val="0026595E"/>
    <w:rsid w:val="0026612B"/>
    <w:rsid w:val="0027232C"/>
    <w:rsid w:val="002737F5"/>
    <w:rsid w:val="00273836"/>
    <w:rsid w:val="00273C87"/>
    <w:rsid w:val="00274081"/>
    <w:rsid w:val="002742EB"/>
    <w:rsid w:val="00275D48"/>
    <w:rsid w:val="002812D5"/>
    <w:rsid w:val="0028340D"/>
    <w:rsid w:val="002842F5"/>
    <w:rsid w:val="0028490F"/>
    <w:rsid w:val="00285703"/>
    <w:rsid w:val="00286B9F"/>
    <w:rsid w:val="002909C2"/>
    <w:rsid w:val="00292CD6"/>
    <w:rsid w:val="002937E9"/>
    <w:rsid w:val="00297AAF"/>
    <w:rsid w:val="002A10B6"/>
    <w:rsid w:val="002A24D5"/>
    <w:rsid w:val="002A2B5A"/>
    <w:rsid w:val="002A4643"/>
    <w:rsid w:val="002B1099"/>
    <w:rsid w:val="002B17E8"/>
    <w:rsid w:val="002B2646"/>
    <w:rsid w:val="002B297F"/>
    <w:rsid w:val="002B2CDC"/>
    <w:rsid w:val="002B3071"/>
    <w:rsid w:val="002B3FDD"/>
    <w:rsid w:val="002B4C20"/>
    <w:rsid w:val="002B74AC"/>
    <w:rsid w:val="002C4EAB"/>
    <w:rsid w:val="002C6CCE"/>
    <w:rsid w:val="002C7809"/>
    <w:rsid w:val="002D0013"/>
    <w:rsid w:val="002D3212"/>
    <w:rsid w:val="002D367E"/>
    <w:rsid w:val="002D3D77"/>
    <w:rsid w:val="002D5066"/>
    <w:rsid w:val="002D745F"/>
    <w:rsid w:val="002E05AB"/>
    <w:rsid w:val="002E2A04"/>
    <w:rsid w:val="002E3022"/>
    <w:rsid w:val="002E42B6"/>
    <w:rsid w:val="002E4D8C"/>
    <w:rsid w:val="002E52CF"/>
    <w:rsid w:val="002E582B"/>
    <w:rsid w:val="002F143E"/>
    <w:rsid w:val="002F15F0"/>
    <w:rsid w:val="002F16FD"/>
    <w:rsid w:val="002F25A0"/>
    <w:rsid w:val="002F2B12"/>
    <w:rsid w:val="002F2DFE"/>
    <w:rsid w:val="002F4145"/>
    <w:rsid w:val="002F6C09"/>
    <w:rsid w:val="002F753F"/>
    <w:rsid w:val="002F7AF1"/>
    <w:rsid w:val="00300510"/>
    <w:rsid w:val="00301CAE"/>
    <w:rsid w:val="00301D2B"/>
    <w:rsid w:val="00302A48"/>
    <w:rsid w:val="003041CF"/>
    <w:rsid w:val="00305A60"/>
    <w:rsid w:val="00305EA6"/>
    <w:rsid w:val="00306BB3"/>
    <w:rsid w:val="00306F35"/>
    <w:rsid w:val="00311E7B"/>
    <w:rsid w:val="00313716"/>
    <w:rsid w:val="0031373D"/>
    <w:rsid w:val="00314268"/>
    <w:rsid w:val="003174EE"/>
    <w:rsid w:val="00317EDD"/>
    <w:rsid w:val="00320904"/>
    <w:rsid w:val="00321609"/>
    <w:rsid w:val="00321A1F"/>
    <w:rsid w:val="003221F7"/>
    <w:rsid w:val="00323E6A"/>
    <w:rsid w:val="00323ED5"/>
    <w:rsid w:val="003253D3"/>
    <w:rsid w:val="00327DF8"/>
    <w:rsid w:val="00331812"/>
    <w:rsid w:val="00332C42"/>
    <w:rsid w:val="00333369"/>
    <w:rsid w:val="00334C2B"/>
    <w:rsid w:val="0033561B"/>
    <w:rsid w:val="0033733F"/>
    <w:rsid w:val="00341D76"/>
    <w:rsid w:val="0034252F"/>
    <w:rsid w:val="00342558"/>
    <w:rsid w:val="00342792"/>
    <w:rsid w:val="00344D95"/>
    <w:rsid w:val="0034693B"/>
    <w:rsid w:val="00347E46"/>
    <w:rsid w:val="00351055"/>
    <w:rsid w:val="003515F3"/>
    <w:rsid w:val="0035280A"/>
    <w:rsid w:val="003536C8"/>
    <w:rsid w:val="00355A65"/>
    <w:rsid w:val="00357ED8"/>
    <w:rsid w:val="00362269"/>
    <w:rsid w:val="00362754"/>
    <w:rsid w:val="00364C56"/>
    <w:rsid w:val="0036547F"/>
    <w:rsid w:val="00373885"/>
    <w:rsid w:val="003749A6"/>
    <w:rsid w:val="003802BF"/>
    <w:rsid w:val="003832AA"/>
    <w:rsid w:val="00383D00"/>
    <w:rsid w:val="003848DA"/>
    <w:rsid w:val="003856E5"/>
    <w:rsid w:val="00386E23"/>
    <w:rsid w:val="00390C4A"/>
    <w:rsid w:val="0039347F"/>
    <w:rsid w:val="003936FE"/>
    <w:rsid w:val="00394207"/>
    <w:rsid w:val="003943FE"/>
    <w:rsid w:val="003A030B"/>
    <w:rsid w:val="003A0978"/>
    <w:rsid w:val="003A0C2A"/>
    <w:rsid w:val="003A12A2"/>
    <w:rsid w:val="003A2571"/>
    <w:rsid w:val="003A4614"/>
    <w:rsid w:val="003A54C3"/>
    <w:rsid w:val="003A56A3"/>
    <w:rsid w:val="003A71FE"/>
    <w:rsid w:val="003B1BA2"/>
    <w:rsid w:val="003B41C4"/>
    <w:rsid w:val="003B51D1"/>
    <w:rsid w:val="003B68CC"/>
    <w:rsid w:val="003B7FEB"/>
    <w:rsid w:val="003C0918"/>
    <w:rsid w:val="003C1194"/>
    <w:rsid w:val="003C1512"/>
    <w:rsid w:val="003C2290"/>
    <w:rsid w:val="003C3BF7"/>
    <w:rsid w:val="003C7C5C"/>
    <w:rsid w:val="003D04BA"/>
    <w:rsid w:val="003D0DDF"/>
    <w:rsid w:val="003D4904"/>
    <w:rsid w:val="003D6F12"/>
    <w:rsid w:val="003E046F"/>
    <w:rsid w:val="003E4994"/>
    <w:rsid w:val="003E5CCB"/>
    <w:rsid w:val="003F0FCD"/>
    <w:rsid w:val="003F3201"/>
    <w:rsid w:val="003F74DE"/>
    <w:rsid w:val="00400012"/>
    <w:rsid w:val="00401114"/>
    <w:rsid w:val="00401BB8"/>
    <w:rsid w:val="004104DD"/>
    <w:rsid w:val="00410E6E"/>
    <w:rsid w:val="00411313"/>
    <w:rsid w:val="00411699"/>
    <w:rsid w:val="00411E39"/>
    <w:rsid w:val="00411F5D"/>
    <w:rsid w:val="00412F17"/>
    <w:rsid w:val="004133C7"/>
    <w:rsid w:val="00413BF0"/>
    <w:rsid w:val="00414421"/>
    <w:rsid w:val="004152DB"/>
    <w:rsid w:val="00416E86"/>
    <w:rsid w:val="004175FA"/>
    <w:rsid w:val="00417DCB"/>
    <w:rsid w:val="00423D22"/>
    <w:rsid w:val="0042415C"/>
    <w:rsid w:val="0043175A"/>
    <w:rsid w:val="004318F2"/>
    <w:rsid w:val="0043263E"/>
    <w:rsid w:val="00434401"/>
    <w:rsid w:val="00434C4A"/>
    <w:rsid w:val="00435FBD"/>
    <w:rsid w:val="00446769"/>
    <w:rsid w:val="00450783"/>
    <w:rsid w:val="00451B1C"/>
    <w:rsid w:val="0045211F"/>
    <w:rsid w:val="00453F64"/>
    <w:rsid w:val="00454540"/>
    <w:rsid w:val="00454748"/>
    <w:rsid w:val="00454880"/>
    <w:rsid w:val="00455D65"/>
    <w:rsid w:val="00455F65"/>
    <w:rsid w:val="004603E7"/>
    <w:rsid w:val="004635CC"/>
    <w:rsid w:val="00463DC2"/>
    <w:rsid w:val="00464B1F"/>
    <w:rsid w:val="00466140"/>
    <w:rsid w:val="004666D6"/>
    <w:rsid w:val="00466BA4"/>
    <w:rsid w:val="00466D8F"/>
    <w:rsid w:val="004671A7"/>
    <w:rsid w:val="0047246D"/>
    <w:rsid w:val="00475FED"/>
    <w:rsid w:val="004831DE"/>
    <w:rsid w:val="004833CE"/>
    <w:rsid w:val="00483643"/>
    <w:rsid w:val="00485C07"/>
    <w:rsid w:val="00486087"/>
    <w:rsid w:val="00487906"/>
    <w:rsid w:val="00492420"/>
    <w:rsid w:val="00493BE8"/>
    <w:rsid w:val="0049538F"/>
    <w:rsid w:val="00496C68"/>
    <w:rsid w:val="004A0D28"/>
    <w:rsid w:val="004A67A8"/>
    <w:rsid w:val="004B0034"/>
    <w:rsid w:val="004B26ED"/>
    <w:rsid w:val="004B30CD"/>
    <w:rsid w:val="004B4B29"/>
    <w:rsid w:val="004C0600"/>
    <w:rsid w:val="004C06C0"/>
    <w:rsid w:val="004C2642"/>
    <w:rsid w:val="004C442B"/>
    <w:rsid w:val="004C488E"/>
    <w:rsid w:val="004C49F5"/>
    <w:rsid w:val="004C7FAA"/>
    <w:rsid w:val="004D07EA"/>
    <w:rsid w:val="004D1EFD"/>
    <w:rsid w:val="004D289E"/>
    <w:rsid w:val="004D2DBD"/>
    <w:rsid w:val="004D3B37"/>
    <w:rsid w:val="004D690F"/>
    <w:rsid w:val="004E0EA2"/>
    <w:rsid w:val="004E13A4"/>
    <w:rsid w:val="004E1FA1"/>
    <w:rsid w:val="004E283A"/>
    <w:rsid w:val="004E39C7"/>
    <w:rsid w:val="004E4110"/>
    <w:rsid w:val="004E4670"/>
    <w:rsid w:val="004F06EE"/>
    <w:rsid w:val="004F2027"/>
    <w:rsid w:val="004F26C6"/>
    <w:rsid w:val="004F2F4F"/>
    <w:rsid w:val="004F5134"/>
    <w:rsid w:val="004F6368"/>
    <w:rsid w:val="004F7C22"/>
    <w:rsid w:val="005005EC"/>
    <w:rsid w:val="005017AB"/>
    <w:rsid w:val="00511A3C"/>
    <w:rsid w:val="00512949"/>
    <w:rsid w:val="00513140"/>
    <w:rsid w:val="00513DEA"/>
    <w:rsid w:val="0051454E"/>
    <w:rsid w:val="00522718"/>
    <w:rsid w:val="00522E91"/>
    <w:rsid w:val="0052763D"/>
    <w:rsid w:val="005341B6"/>
    <w:rsid w:val="005408C3"/>
    <w:rsid w:val="00540D30"/>
    <w:rsid w:val="00541677"/>
    <w:rsid w:val="00541A26"/>
    <w:rsid w:val="00541C2D"/>
    <w:rsid w:val="00541E9C"/>
    <w:rsid w:val="00542579"/>
    <w:rsid w:val="0054312A"/>
    <w:rsid w:val="0054590A"/>
    <w:rsid w:val="00546768"/>
    <w:rsid w:val="00546B98"/>
    <w:rsid w:val="005477C8"/>
    <w:rsid w:val="00547B2C"/>
    <w:rsid w:val="00547FBE"/>
    <w:rsid w:val="005537D2"/>
    <w:rsid w:val="005556E7"/>
    <w:rsid w:val="005566FB"/>
    <w:rsid w:val="005575AF"/>
    <w:rsid w:val="005600FE"/>
    <w:rsid w:val="00561008"/>
    <w:rsid w:val="00562147"/>
    <w:rsid w:val="005631C2"/>
    <w:rsid w:val="005632F7"/>
    <w:rsid w:val="00563932"/>
    <w:rsid w:val="005667D8"/>
    <w:rsid w:val="00566839"/>
    <w:rsid w:val="00567EE3"/>
    <w:rsid w:val="005701A2"/>
    <w:rsid w:val="00570C6A"/>
    <w:rsid w:val="005714D5"/>
    <w:rsid w:val="0057220A"/>
    <w:rsid w:val="005724AB"/>
    <w:rsid w:val="00575850"/>
    <w:rsid w:val="00576268"/>
    <w:rsid w:val="005768A6"/>
    <w:rsid w:val="00576953"/>
    <w:rsid w:val="0058072E"/>
    <w:rsid w:val="00580D6A"/>
    <w:rsid w:val="00580DCC"/>
    <w:rsid w:val="00580F9A"/>
    <w:rsid w:val="00582B81"/>
    <w:rsid w:val="00583482"/>
    <w:rsid w:val="005844F5"/>
    <w:rsid w:val="00587510"/>
    <w:rsid w:val="005966D8"/>
    <w:rsid w:val="005A03D2"/>
    <w:rsid w:val="005A0C9B"/>
    <w:rsid w:val="005A2EB0"/>
    <w:rsid w:val="005A3B8A"/>
    <w:rsid w:val="005A4B84"/>
    <w:rsid w:val="005A4D81"/>
    <w:rsid w:val="005A71F7"/>
    <w:rsid w:val="005A73E2"/>
    <w:rsid w:val="005A74B6"/>
    <w:rsid w:val="005A7EB3"/>
    <w:rsid w:val="005B04DB"/>
    <w:rsid w:val="005B1F90"/>
    <w:rsid w:val="005B4EB9"/>
    <w:rsid w:val="005B6A20"/>
    <w:rsid w:val="005B6F28"/>
    <w:rsid w:val="005B7E4E"/>
    <w:rsid w:val="005C00AD"/>
    <w:rsid w:val="005C04F2"/>
    <w:rsid w:val="005C0C29"/>
    <w:rsid w:val="005C2252"/>
    <w:rsid w:val="005C3E4B"/>
    <w:rsid w:val="005C4C73"/>
    <w:rsid w:val="005C61C2"/>
    <w:rsid w:val="005C70CF"/>
    <w:rsid w:val="005C7700"/>
    <w:rsid w:val="005C7FE7"/>
    <w:rsid w:val="005D0697"/>
    <w:rsid w:val="005D2B6C"/>
    <w:rsid w:val="005D648E"/>
    <w:rsid w:val="005D67A6"/>
    <w:rsid w:val="005E154E"/>
    <w:rsid w:val="005E2F07"/>
    <w:rsid w:val="005F10DC"/>
    <w:rsid w:val="005F1EB8"/>
    <w:rsid w:val="005F2A51"/>
    <w:rsid w:val="005F43AB"/>
    <w:rsid w:val="005F4F88"/>
    <w:rsid w:val="005F60EF"/>
    <w:rsid w:val="005F64DD"/>
    <w:rsid w:val="005F693A"/>
    <w:rsid w:val="005F6E81"/>
    <w:rsid w:val="00601802"/>
    <w:rsid w:val="006019D9"/>
    <w:rsid w:val="00602167"/>
    <w:rsid w:val="00602272"/>
    <w:rsid w:val="00603F02"/>
    <w:rsid w:val="00604918"/>
    <w:rsid w:val="00605D0C"/>
    <w:rsid w:val="00606B23"/>
    <w:rsid w:val="00607A4F"/>
    <w:rsid w:val="0061144B"/>
    <w:rsid w:val="00611DB5"/>
    <w:rsid w:val="00613E42"/>
    <w:rsid w:val="0061541A"/>
    <w:rsid w:val="00615E03"/>
    <w:rsid w:val="006175FB"/>
    <w:rsid w:val="0062252D"/>
    <w:rsid w:val="006226E4"/>
    <w:rsid w:val="00627428"/>
    <w:rsid w:val="00630979"/>
    <w:rsid w:val="006312CA"/>
    <w:rsid w:val="00631D06"/>
    <w:rsid w:val="006326D4"/>
    <w:rsid w:val="00633BA3"/>
    <w:rsid w:val="00634A5B"/>
    <w:rsid w:val="0063696B"/>
    <w:rsid w:val="0064058E"/>
    <w:rsid w:val="006421EF"/>
    <w:rsid w:val="00642946"/>
    <w:rsid w:val="00644650"/>
    <w:rsid w:val="00644BB6"/>
    <w:rsid w:val="00644D2A"/>
    <w:rsid w:val="006465BC"/>
    <w:rsid w:val="00646825"/>
    <w:rsid w:val="006510EC"/>
    <w:rsid w:val="006549E7"/>
    <w:rsid w:val="006551E1"/>
    <w:rsid w:val="006558CD"/>
    <w:rsid w:val="0066104F"/>
    <w:rsid w:val="00661D55"/>
    <w:rsid w:val="00662A03"/>
    <w:rsid w:val="006637C3"/>
    <w:rsid w:val="00663834"/>
    <w:rsid w:val="00664011"/>
    <w:rsid w:val="00670256"/>
    <w:rsid w:val="0067084B"/>
    <w:rsid w:val="00672521"/>
    <w:rsid w:val="00674AFC"/>
    <w:rsid w:val="006756F5"/>
    <w:rsid w:val="00675F16"/>
    <w:rsid w:val="006779C5"/>
    <w:rsid w:val="00680B2C"/>
    <w:rsid w:val="00680CDB"/>
    <w:rsid w:val="00681A7C"/>
    <w:rsid w:val="00681EB3"/>
    <w:rsid w:val="006866FA"/>
    <w:rsid w:val="006867FE"/>
    <w:rsid w:val="00690575"/>
    <w:rsid w:val="00692DA3"/>
    <w:rsid w:val="006935F5"/>
    <w:rsid w:val="006936F1"/>
    <w:rsid w:val="00694426"/>
    <w:rsid w:val="00694FC9"/>
    <w:rsid w:val="00695F02"/>
    <w:rsid w:val="006A09A1"/>
    <w:rsid w:val="006A0C4F"/>
    <w:rsid w:val="006A370C"/>
    <w:rsid w:val="006A408B"/>
    <w:rsid w:val="006A4B9B"/>
    <w:rsid w:val="006A50AF"/>
    <w:rsid w:val="006A57ED"/>
    <w:rsid w:val="006B1979"/>
    <w:rsid w:val="006B3012"/>
    <w:rsid w:val="006B7F1E"/>
    <w:rsid w:val="006C068B"/>
    <w:rsid w:val="006C198F"/>
    <w:rsid w:val="006C2CD2"/>
    <w:rsid w:val="006C4240"/>
    <w:rsid w:val="006C4F76"/>
    <w:rsid w:val="006C6301"/>
    <w:rsid w:val="006C645F"/>
    <w:rsid w:val="006C686D"/>
    <w:rsid w:val="006C72F3"/>
    <w:rsid w:val="006C7F3F"/>
    <w:rsid w:val="006D02AE"/>
    <w:rsid w:val="006D2459"/>
    <w:rsid w:val="006D73B5"/>
    <w:rsid w:val="006E0BE4"/>
    <w:rsid w:val="006E3B1E"/>
    <w:rsid w:val="006E3BEA"/>
    <w:rsid w:val="006E43C8"/>
    <w:rsid w:val="006E4A64"/>
    <w:rsid w:val="006E5096"/>
    <w:rsid w:val="006E53E4"/>
    <w:rsid w:val="006E5C29"/>
    <w:rsid w:val="006F03A5"/>
    <w:rsid w:val="006F1C6D"/>
    <w:rsid w:val="006F242C"/>
    <w:rsid w:val="006F26C8"/>
    <w:rsid w:val="006F3779"/>
    <w:rsid w:val="006F4751"/>
    <w:rsid w:val="006F4F44"/>
    <w:rsid w:val="006F512D"/>
    <w:rsid w:val="006F5733"/>
    <w:rsid w:val="0070198A"/>
    <w:rsid w:val="00701F28"/>
    <w:rsid w:val="0070662B"/>
    <w:rsid w:val="00706D66"/>
    <w:rsid w:val="00707B16"/>
    <w:rsid w:val="00712A11"/>
    <w:rsid w:val="00716C24"/>
    <w:rsid w:val="007231A5"/>
    <w:rsid w:val="007247D5"/>
    <w:rsid w:val="00724871"/>
    <w:rsid w:val="00724C07"/>
    <w:rsid w:val="00726F90"/>
    <w:rsid w:val="007311FD"/>
    <w:rsid w:val="0073241F"/>
    <w:rsid w:val="007327B8"/>
    <w:rsid w:val="00733B1C"/>
    <w:rsid w:val="007356CF"/>
    <w:rsid w:val="007363A0"/>
    <w:rsid w:val="0073798C"/>
    <w:rsid w:val="00744573"/>
    <w:rsid w:val="00745699"/>
    <w:rsid w:val="00747978"/>
    <w:rsid w:val="00751B5F"/>
    <w:rsid w:val="007546E8"/>
    <w:rsid w:val="00754879"/>
    <w:rsid w:val="007555F3"/>
    <w:rsid w:val="00756D18"/>
    <w:rsid w:val="00757315"/>
    <w:rsid w:val="007608DE"/>
    <w:rsid w:val="0076380C"/>
    <w:rsid w:val="0076399B"/>
    <w:rsid w:val="00763C3B"/>
    <w:rsid w:val="00763D9F"/>
    <w:rsid w:val="00764A63"/>
    <w:rsid w:val="00765001"/>
    <w:rsid w:val="0076526A"/>
    <w:rsid w:val="007662C7"/>
    <w:rsid w:val="007705C4"/>
    <w:rsid w:val="0077253F"/>
    <w:rsid w:val="007728AD"/>
    <w:rsid w:val="0077334C"/>
    <w:rsid w:val="00775D03"/>
    <w:rsid w:val="00776554"/>
    <w:rsid w:val="00777493"/>
    <w:rsid w:val="0077795A"/>
    <w:rsid w:val="007808BF"/>
    <w:rsid w:val="007809C2"/>
    <w:rsid w:val="00780E1D"/>
    <w:rsid w:val="007815A8"/>
    <w:rsid w:val="00781E19"/>
    <w:rsid w:val="00783348"/>
    <w:rsid w:val="0078390E"/>
    <w:rsid w:val="00786023"/>
    <w:rsid w:val="00792245"/>
    <w:rsid w:val="007A053F"/>
    <w:rsid w:val="007A2070"/>
    <w:rsid w:val="007A2077"/>
    <w:rsid w:val="007A2BA0"/>
    <w:rsid w:val="007A5890"/>
    <w:rsid w:val="007A7440"/>
    <w:rsid w:val="007A7A22"/>
    <w:rsid w:val="007A7A91"/>
    <w:rsid w:val="007B07C7"/>
    <w:rsid w:val="007B0E3F"/>
    <w:rsid w:val="007B304C"/>
    <w:rsid w:val="007B351F"/>
    <w:rsid w:val="007B4110"/>
    <w:rsid w:val="007B435D"/>
    <w:rsid w:val="007B593A"/>
    <w:rsid w:val="007B77EC"/>
    <w:rsid w:val="007C027C"/>
    <w:rsid w:val="007C1B5F"/>
    <w:rsid w:val="007C25B3"/>
    <w:rsid w:val="007C3736"/>
    <w:rsid w:val="007C6273"/>
    <w:rsid w:val="007C6C13"/>
    <w:rsid w:val="007C6CE2"/>
    <w:rsid w:val="007D0259"/>
    <w:rsid w:val="007D0A13"/>
    <w:rsid w:val="007D0DA6"/>
    <w:rsid w:val="007D1DA8"/>
    <w:rsid w:val="007D4F6F"/>
    <w:rsid w:val="007E301C"/>
    <w:rsid w:val="007E4039"/>
    <w:rsid w:val="007E49A0"/>
    <w:rsid w:val="007E53E4"/>
    <w:rsid w:val="007E6AFB"/>
    <w:rsid w:val="007E742D"/>
    <w:rsid w:val="007E7CC3"/>
    <w:rsid w:val="007F1EFB"/>
    <w:rsid w:val="007F223F"/>
    <w:rsid w:val="007F3894"/>
    <w:rsid w:val="007F41ED"/>
    <w:rsid w:val="007F5272"/>
    <w:rsid w:val="007F6ED0"/>
    <w:rsid w:val="008000F3"/>
    <w:rsid w:val="00800529"/>
    <w:rsid w:val="00801251"/>
    <w:rsid w:val="00801A27"/>
    <w:rsid w:val="008055ED"/>
    <w:rsid w:val="00805A34"/>
    <w:rsid w:val="00807D2C"/>
    <w:rsid w:val="00807ECB"/>
    <w:rsid w:val="0081018D"/>
    <w:rsid w:val="00812B70"/>
    <w:rsid w:val="00813A04"/>
    <w:rsid w:val="00814F57"/>
    <w:rsid w:val="00816A7B"/>
    <w:rsid w:val="00823C24"/>
    <w:rsid w:val="00825CA8"/>
    <w:rsid w:val="00827F99"/>
    <w:rsid w:val="00830569"/>
    <w:rsid w:val="00831C3C"/>
    <w:rsid w:val="00831F3A"/>
    <w:rsid w:val="00832532"/>
    <w:rsid w:val="008366FC"/>
    <w:rsid w:val="0084072D"/>
    <w:rsid w:val="00842442"/>
    <w:rsid w:val="0084537F"/>
    <w:rsid w:val="00846CB2"/>
    <w:rsid w:val="00847232"/>
    <w:rsid w:val="008517F7"/>
    <w:rsid w:val="008527ED"/>
    <w:rsid w:val="008546F8"/>
    <w:rsid w:val="00855CE3"/>
    <w:rsid w:val="008628EF"/>
    <w:rsid w:val="00864AD7"/>
    <w:rsid w:val="0086632B"/>
    <w:rsid w:val="008705F3"/>
    <w:rsid w:val="00871AA2"/>
    <w:rsid w:val="00873924"/>
    <w:rsid w:val="008742CD"/>
    <w:rsid w:val="008807FE"/>
    <w:rsid w:val="00881CE9"/>
    <w:rsid w:val="008822B9"/>
    <w:rsid w:val="00882DFE"/>
    <w:rsid w:val="00883ECA"/>
    <w:rsid w:val="00886CEE"/>
    <w:rsid w:val="00887C2E"/>
    <w:rsid w:val="0089014A"/>
    <w:rsid w:val="00890596"/>
    <w:rsid w:val="00891C13"/>
    <w:rsid w:val="0089533D"/>
    <w:rsid w:val="00895D8E"/>
    <w:rsid w:val="00896AC5"/>
    <w:rsid w:val="00896CEE"/>
    <w:rsid w:val="00897D3F"/>
    <w:rsid w:val="008A0BBA"/>
    <w:rsid w:val="008A1B19"/>
    <w:rsid w:val="008A3E62"/>
    <w:rsid w:val="008A48A6"/>
    <w:rsid w:val="008A5295"/>
    <w:rsid w:val="008A5F09"/>
    <w:rsid w:val="008B0118"/>
    <w:rsid w:val="008B06E4"/>
    <w:rsid w:val="008B0AD1"/>
    <w:rsid w:val="008B1854"/>
    <w:rsid w:val="008B30BE"/>
    <w:rsid w:val="008B3871"/>
    <w:rsid w:val="008B47D7"/>
    <w:rsid w:val="008B4871"/>
    <w:rsid w:val="008B4DEF"/>
    <w:rsid w:val="008B587A"/>
    <w:rsid w:val="008B5B92"/>
    <w:rsid w:val="008B61ED"/>
    <w:rsid w:val="008B655A"/>
    <w:rsid w:val="008B656E"/>
    <w:rsid w:val="008B6C56"/>
    <w:rsid w:val="008B7581"/>
    <w:rsid w:val="008C1AC3"/>
    <w:rsid w:val="008C4A0F"/>
    <w:rsid w:val="008C7416"/>
    <w:rsid w:val="008C77DA"/>
    <w:rsid w:val="008D0944"/>
    <w:rsid w:val="008D0A23"/>
    <w:rsid w:val="008D0E9E"/>
    <w:rsid w:val="008D16E3"/>
    <w:rsid w:val="008D4878"/>
    <w:rsid w:val="008E0560"/>
    <w:rsid w:val="008E066D"/>
    <w:rsid w:val="008E1448"/>
    <w:rsid w:val="008E3D7F"/>
    <w:rsid w:val="008E56FB"/>
    <w:rsid w:val="008E5B15"/>
    <w:rsid w:val="008F118C"/>
    <w:rsid w:val="008F15FC"/>
    <w:rsid w:val="008F1B6F"/>
    <w:rsid w:val="008F3129"/>
    <w:rsid w:val="008F3471"/>
    <w:rsid w:val="00900816"/>
    <w:rsid w:val="00900C2F"/>
    <w:rsid w:val="00900EF6"/>
    <w:rsid w:val="00902C35"/>
    <w:rsid w:val="00903004"/>
    <w:rsid w:val="00903381"/>
    <w:rsid w:val="00916CB7"/>
    <w:rsid w:val="009176FC"/>
    <w:rsid w:val="00920080"/>
    <w:rsid w:val="00920E2E"/>
    <w:rsid w:val="00920EFA"/>
    <w:rsid w:val="00924F9A"/>
    <w:rsid w:val="009250FD"/>
    <w:rsid w:val="00925B76"/>
    <w:rsid w:val="00926A46"/>
    <w:rsid w:val="009274F8"/>
    <w:rsid w:val="00930876"/>
    <w:rsid w:val="00935A31"/>
    <w:rsid w:val="009364BF"/>
    <w:rsid w:val="00937294"/>
    <w:rsid w:val="00942509"/>
    <w:rsid w:val="0094401C"/>
    <w:rsid w:val="009446BD"/>
    <w:rsid w:val="00944A1F"/>
    <w:rsid w:val="00946207"/>
    <w:rsid w:val="009472ED"/>
    <w:rsid w:val="00947C4B"/>
    <w:rsid w:val="00950DDE"/>
    <w:rsid w:val="00951B87"/>
    <w:rsid w:val="00952EAF"/>
    <w:rsid w:val="009542C6"/>
    <w:rsid w:val="00955DC3"/>
    <w:rsid w:val="00956EF2"/>
    <w:rsid w:val="009571AD"/>
    <w:rsid w:val="009602AD"/>
    <w:rsid w:val="00961159"/>
    <w:rsid w:val="009612AD"/>
    <w:rsid w:val="00961D9E"/>
    <w:rsid w:val="009622D7"/>
    <w:rsid w:val="009643BC"/>
    <w:rsid w:val="00965D02"/>
    <w:rsid w:val="00965EDB"/>
    <w:rsid w:val="00965FC9"/>
    <w:rsid w:val="00966BCD"/>
    <w:rsid w:val="0097085A"/>
    <w:rsid w:val="00970DA8"/>
    <w:rsid w:val="0097132C"/>
    <w:rsid w:val="00971F03"/>
    <w:rsid w:val="00972E35"/>
    <w:rsid w:val="0097314B"/>
    <w:rsid w:val="0097477F"/>
    <w:rsid w:val="0097682C"/>
    <w:rsid w:val="0098159E"/>
    <w:rsid w:val="00983093"/>
    <w:rsid w:val="009838A9"/>
    <w:rsid w:val="00985A55"/>
    <w:rsid w:val="00986C80"/>
    <w:rsid w:val="009902E0"/>
    <w:rsid w:val="0099195F"/>
    <w:rsid w:val="009920D3"/>
    <w:rsid w:val="00992A16"/>
    <w:rsid w:val="00992E2D"/>
    <w:rsid w:val="009950C3"/>
    <w:rsid w:val="009956D8"/>
    <w:rsid w:val="009A03F6"/>
    <w:rsid w:val="009A23F8"/>
    <w:rsid w:val="009A2C95"/>
    <w:rsid w:val="009A34E2"/>
    <w:rsid w:val="009A6379"/>
    <w:rsid w:val="009A7770"/>
    <w:rsid w:val="009A7979"/>
    <w:rsid w:val="009B01C9"/>
    <w:rsid w:val="009B1827"/>
    <w:rsid w:val="009B1F48"/>
    <w:rsid w:val="009B2A26"/>
    <w:rsid w:val="009B2C37"/>
    <w:rsid w:val="009B55F5"/>
    <w:rsid w:val="009B7D56"/>
    <w:rsid w:val="009C0967"/>
    <w:rsid w:val="009C0F69"/>
    <w:rsid w:val="009C2871"/>
    <w:rsid w:val="009C6A28"/>
    <w:rsid w:val="009C7C85"/>
    <w:rsid w:val="009D1055"/>
    <w:rsid w:val="009D1B8F"/>
    <w:rsid w:val="009D1EF4"/>
    <w:rsid w:val="009D402F"/>
    <w:rsid w:val="009D5704"/>
    <w:rsid w:val="009E229F"/>
    <w:rsid w:val="009E2970"/>
    <w:rsid w:val="009E56BB"/>
    <w:rsid w:val="009E58DC"/>
    <w:rsid w:val="009E69E7"/>
    <w:rsid w:val="009F0291"/>
    <w:rsid w:val="009F0988"/>
    <w:rsid w:val="009F1896"/>
    <w:rsid w:val="009F31A9"/>
    <w:rsid w:val="009F4441"/>
    <w:rsid w:val="009F5509"/>
    <w:rsid w:val="009F5A78"/>
    <w:rsid w:val="009F6D4A"/>
    <w:rsid w:val="009F7388"/>
    <w:rsid w:val="00A000B5"/>
    <w:rsid w:val="00A02A37"/>
    <w:rsid w:val="00A02DBA"/>
    <w:rsid w:val="00A03F96"/>
    <w:rsid w:val="00A05960"/>
    <w:rsid w:val="00A1080C"/>
    <w:rsid w:val="00A12D17"/>
    <w:rsid w:val="00A12E52"/>
    <w:rsid w:val="00A13CAD"/>
    <w:rsid w:val="00A14924"/>
    <w:rsid w:val="00A15731"/>
    <w:rsid w:val="00A2030A"/>
    <w:rsid w:val="00A220A6"/>
    <w:rsid w:val="00A22DB7"/>
    <w:rsid w:val="00A239EF"/>
    <w:rsid w:val="00A23B04"/>
    <w:rsid w:val="00A240B6"/>
    <w:rsid w:val="00A24884"/>
    <w:rsid w:val="00A24D80"/>
    <w:rsid w:val="00A26C0E"/>
    <w:rsid w:val="00A30C5F"/>
    <w:rsid w:val="00A338CF"/>
    <w:rsid w:val="00A35270"/>
    <w:rsid w:val="00A4092B"/>
    <w:rsid w:val="00A425AE"/>
    <w:rsid w:val="00A42EC9"/>
    <w:rsid w:val="00A43AEC"/>
    <w:rsid w:val="00A43E91"/>
    <w:rsid w:val="00A46808"/>
    <w:rsid w:val="00A50490"/>
    <w:rsid w:val="00A5154F"/>
    <w:rsid w:val="00A53C9B"/>
    <w:rsid w:val="00A55B5F"/>
    <w:rsid w:val="00A564F6"/>
    <w:rsid w:val="00A578A7"/>
    <w:rsid w:val="00A622DC"/>
    <w:rsid w:val="00A622E0"/>
    <w:rsid w:val="00A64AC0"/>
    <w:rsid w:val="00A664DF"/>
    <w:rsid w:val="00A66FF4"/>
    <w:rsid w:val="00A701F7"/>
    <w:rsid w:val="00A710A1"/>
    <w:rsid w:val="00A721D3"/>
    <w:rsid w:val="00A73A65"/>
    <w:rsid w:val="00A75499"/>
    <w:rsid w:val="00A75527"/>
    <w:rsid w:val="00A8091D"/>
    <w:rsid w:val="00A812ED"/>
    <w:rsid w:val="00A8480C"/>
    <w:rsid w:val="00A84DF8"/>
    <w:rsid w:val="00A859F5"/>
    <w:rsid w:val="00A86565"/>
    <w:rsid w:val="00A87D86"/>
    <w:rsid w:val="00A9008A"/>
    <w:rsid w:val="00A90ED4"/>
    <w:rsid w:val="00A91039"/>
    <w:rsid w:val="00A91742"/>
    <w:rsid w:val="00A9253F"/>
    <w:rsid w:val="00A96856"/>
    <w:rsid w:val="00A9690E"/>
    <w:rsid w:val="00A9735C"/>
    <w:rsid w:val="00AA062E"/>
    <w:rsid w:val="00AA277F"/>
    <w:rsid w:val="00AA2AD6"/>
    <w:rsid w:val="00AA340F"/>
    <w:rsid w:val="00AA42CE"/>
    <w:rsid w:val="00AA512B"/>
    <w:rsid w:val="00AB003C"/>
    <w:rsid w:val="00AB3475"/>
    <w:rsid w:val="00AB5DA0"/>
    <w:rsid w:val="00AC16BF"/>
    <w:rsid w:val="00AC244F"/>
    <w:rsid w:val="00AC527C"/>
    <w:rsid w:val="00AC6444"/>
    <w:rsid w:val="00AC6770"/>
    <w:rsid w:val="00AC6E13"/>
    <w:rsid w:val="00AD1C74"/>
    <w:rsid w:val="00AD2540"/>
    <w:rsid w:val="00AD2BE1"/>
    <w:rsid w:val="00AD5312"/>
    <w:rsid w:val="00AD5877"/>
    <w:rsid w:val="00AD67B7"/>
    <w:rsid w:val="00AD73F7"/>
    <w:rsid w:val="00AE020E"/>
    <w:rsid w:val="00AE2055"/>
    <w:rsid w:val="00AE64D5"/>
    <w:rsid w:val="00AE7957"/>
    <w:rsid w:val="00AF113F"/>
    <w:rsid w:val="00AF27D2"/>
    <w:rsid w:val="00AF373C"/>
    <w:rsid w:val="00AF4FAE"/>
    <w:rsid w:val="00B0004C"/>
    <w:rsid w:val="00B1320E"/>
    <w:rsid w:val="00B13EB0"/>
    <w:rsid w:val="00B140DE"/>
    <w:rsid w:val="00B1416B"/>
    <w:rsid w:val="00B163D7"/>
    <w:rsid w:val="00B23DDC"/>
    <w:rsid w:val="00B240A2"/>
    <w:rsid w:val="00B248F0"/>
    <w:rsid w:val="00B24E15"/>
    <w:rsid w:val="00B24F55"/>
    <w:rsid w:val="00B2739E"/>
    <w:rsid w:val="00B27A24"/>
    <w:rsid w:val="00B3131B"/>
    <w:rsid w:val="00B3211D"/>
    <w:rsid w:val="00B33FD0"/>
    <w:rsid w:val="00B34FEE"/>
    <w:rsid w:val="00B36D3C"/>
    <w:rsid w:val="00B43EA9"/>
    <w:rsid w:val="00B4413B"/>
    <w:rsid w:val="00B445AE"/>
    <w:rsid w:val="00B459F0"/>
    <w:rsid w:val="00B47029"/>
    <w:rsid w:val="00B4713D"/>
    <w:rsid w:val="00B47F6D"/>
    <w:rsid w:val="00B51BD0"/>
    <w:rsid w:val="00B538A4"/>
    <w:rsid w:val="00B5474B"/>
    <w:rsid w:val="00B553BB"/>
    <w:rsid w:val="00B565D2"/>
    <w:rsid w:val="00B5720E"/>
    <w:rsid w:val="00B64A44"/>
    <w:rsid w:val="00B65D58"/>
    <w:rsid w:val="00B674E5"/>
    <w:rsid w:val="00B67849"/>
    <w:rsid w:val="00B7066D"/>
    <w:rsid w:val="00B71934"/>
    <w:rsid w:val="00B72CEE"/>
    <w:rsid w:val="00B73995"/>
    <w:rsid w:val="00B73B37"/>
    <w:rsid w:val="00B73EB1"/>
    <w:rsid w:val="00B74A08"/>
    <w:rsid w:val="00B74E4B"/>
    <w:rsid w:val="00B773AE"/>
    <w:rsid w:val="00B8171B"/>
    <w:rsid w:val="00B817C7"/>
    <w:rsid w:val="00B83AC9"/>
    <w:rsid w:val="00B84184"/>
    <w:rsid w:val="00B84C4C"/>
    <w:rsid w:val="00B863DB"/>
    <w:rsid w:val="00B87E6B"/>
    <w:rsid w:val="00B902D6"/>
    <w:rsid w:val="00B94E9D"/>
    <w:rsid w:val="00B95135"/>
    <w:rsid w:val="00B9619C"/>
    <w:rsid w:val="00B9635B"/>
    <w:rsid w:val="00B97284"/>
    <w:rsid w:val="00BA1CAA"/>
    <w:rsid w:val="00BA2326"/>
    <w:rsid w:val="00BA4ABD"/>
    <w:rsid w:val="00BA6860"/>
    <w:rsid w:val="00BA6C11"/>
    <w:rsid w:val="00BA7A7D"/>
    <w:rsid w:val="00BA7F65"/>
    <w:rsid w:val="00BB0B4B"/>
    <w:rsid w:val="00BB1BD8"/>
    <w:rsid w:val="00BB3EA0"/>
    <w:rsid w:val="00BB4870"/>
    <w:rsid w:val="00BB497D"/>
    <w:rsid w:val="00BB5DB6"/>
    <w:rsid w:val="00BB615A"/>
    <w:rsid w:val="00BC5D73"/>
    <w:rsid w:val="00BD011F"/>
    <w:rsid w:val="00BD1292"/>
    <w:rsid w:val="00BD26CF"/>
    <w:rsid w:val="00BD3557"/>
    <w:rsid w:val="00BD5BD2"/>
    <w:rsid w:val="00BD6604"/>
    <w:rsid w:val="00BE012A"/>
    <w:rsid w:val="00BE0594"/>
    <w:rsid w:val="00BE0F39"/>
    <w:rsid w:val="00BE2773"/>
    <w:rsid w:val="00BE2CDF"/>
    <w:rsid w:val="00BE3622"/>
    <w:rsid w:val="00BF1513"/>
    <w:rsid w:val="00BF1D6D"/>
    <w:rsid w:val="00BF21B0"/>
    <w:rsid w:val="00BF3392"/>
    <w:rsid w:val="00BF37B8"/>
    <w:rsid w:val="00BF4886"/>
    <w:rsid w:val="00BF5C98"/>
    <w:rsid w:val="00BF6FDB"/>
    <w:rsid w:val="00C009DD"/>
    <w:rsid w:val="00C01B12"/>
    <w:rsid w:val="00C05735"/>
    <w:rsid w:val="00C10595"/>
    <w:rsid w:val="00C14F47"/>
    <w:rsid w:val="00C21099"/>
    <w:rsid w:val="00C2238C"/>
    <w:rsid w:val="00C231BB"/>
    <w:rsid w:val="00C2430D"/>
    <w:rsid w:val="00C24B37"/>
    <w:rsid w:val="00C2517B"/>
    <w:rsid w:val="00C3055F"/>
    <w:rsid w:val="00C3374E"/>
    <w:rsid w:val="00C343E4"/>
    <w:rsid w:val="00C35AF8"/>
    <w:rsid w:val="00C362F4"/>
    <w:rsid w:val="00C36D3E"/>
    <w:rsid w:val="00C36DAD"/>
    <w:rsid w:val="00C379E6"/>
    <w:rsid w:val="00C40B86"/>
    <w:rsid w:val="00C42529"/>
    <w:rsid w:val="00C43620"/>
    <w:rsid w:val="00C453F6"/>
    <w:rsid w:val="00C46145"/>
    <w:rsid w:val="00C47FD6"/>
    <w:rsid w:val="00C50204"/>
    <w:rsid w:val="00C51A2A"/>
    <w:rsid w:val="00C51AA8"/>
    <w:rsid w:val="00C532E3"/>
    <w:rsid w:val="00C53B42"/>
    <w:rsid w:val="00C53E50"/>
    <w:rsid w:val="00C55081"/>
    <w:rsid w:val="00C55371"/>
    <w:rsid w:val="00C607A1"/>
    <w:rsid w:val="00C60FCB"/>
    <w:rsid w:val="00C61D3A"/>
    <w:rsid w:val="00C64B43"/>
    <w:rsid w:val="00C65417"/>
    <w:rsid w:val="00C6660A"/>
    <w:rsid w:val="00C6674F"/>
    <w:rsid w:val="00C66976"/>
    <w:rsid w:val="00C67E99"/>
    <w:rsid w:val="00C7006A"/>
    <w:rsid w:val="00C709C0"/>
    <w:rsid w:val="00C72063"/>
    <w:rsid w:val="00C7211A"/>
    <w:rsid w:val="00C7364A"/>
    <w:rsid w:val="00C742C8"/>
    <w:rsid w:val="00C7465A"/>
    <w:rsid w:val="00C74C7C"/>
    <w:rsid w:val="00C761EC"/>
    <w:rsid w:val="00C82F47"/>
    <w:rsid w:val="00C851C5"/>
    <w:rsid w:val="00C868FC"/>
    <w:rsid w:val="00C902CB"/>
    <w:rsid w:val="00C912B1"/>
    <w:rsid w:val="00C92B84"/>
    <w:rsid w:val="00C92E6A"/>
    <w:rsid w:val="00C94ECD"/>
    <w:rsid w:val="00C97675"/>
    <w:rsid w:val="00CA0200"/>
    <w:rsid w:val="00CA2A41"/>
    <w:rsid w:val="00CA6A0B"/>
    <w:rsid w:val="00CA77EF"/>
    <w:rsid w:val="00CA7C52"/>
    <w:rsid w:val="00CB34BB"/>
    <w:rsid w:val="00CB5BE9"/>
    <w:rsid w:val="00CB5C6F"/>
    <w:rsid w:val="00CB6CC1"/>
    <w:rsid w:val="00CB7BDF"/>
    <w:rsid w:val="00CB7D9F"/>
    <w:rsid w:val="00CC0FCB"/>
    <w:rsid w:val="00CC1A22"/>
    <w:rsid w:val="00CC2363"/>
    <w:rsid w:val="00CC35D9"/>
    <w:rsid w:val="00CC6B82"/>
    <w:rsid w:val="00CD05B7"/>
    <w:rsid w:val="00CD0CA1"/>
    <w:rsid w:val="00CD45B6"/>
    <w:rsid w:val="00CD4B25"/>
    <w:rsid w:val="00CD6723"/>
    <w:rsid w:val="00CE0E2D"/>
    <w:rsid w:val="00CE2256"/>
    <w:rsid w:val="00CE2EB5"/>
    <w:rsid w:val="00CE361D"/>
    <w:rsid w:val="00CE720F"/>
    <w:rsid w:val="00CF119F"/>
    <w:rsid w:val="00CF125E"/>
    <w:rsid w:val="00CF2A18"/>
    <w:rsid w:val="00CF3B45"/>
    <w:rsid w:val="00CF5154"/>
    <w:rsid w:val="00CF6534"/>
    <w:rsid w:val="00CF6C02"/>
    <w:rsid w:val="00CF7502"/>
    <w:rsid w:val="00CF7913"/>
    <w:rsid w:val="00D001AC"/>
    <w:rsid w:val="00D00BCA"/>
    <w:rsid w:val="00D01E31"/>
    <w:rsid w:val="00D03A62"/>
    <w:rsid w:val="00D048CF"/>
    <w:rsid w:val="00D05889"/>
    <w:rsid w:val="00D12C79"/>
    <w:rsid w:val="00D1323C"/>
    <w:rsid w:val="00D1343C"/>
    <w:rsid w:val="00D1563F"/>
    <w:rsid w:val="00D168F6"/>
    <w:rsid w:val="00D2041C"/>
    <w:rsid w:val="00D20F03"/>
    <w:rsid w:val="00D20FE5"/>
    <w:rsid w:val="00D21497"/>
    <w:rsid w:val="00D2166A"/>
    <w:rsid w:val="00D216FF"/>
    <w:rsid w:val="00D24614"/>
    <w:rsid w:val="00D24D51"/>
    <w:rsid w:val="00D258D4"/>
    <w:rsid w:val="00D25E49"/>
    <w:rsid w:val="00D275EF"/>
    <w:rsid w:val="00D30E03"/>
    <w:rsid w:val="00D3170A"/>
    <w:rsid w:val="00D332B3"/>
    <w:rsid w:val="00D346BA"/>
    <w:rsid w:val="00D36DB3"/>
    <w:rsid w:val="00D41244"/>
    <w:rsid w:val="00D448B1"/>
    <w:rsid w:val="00D474D2"/>
    <w:rsid w:val="00D476BB"/>
    <w:rsid w:val="00D518A0"/>
    <w:rsid w:val="00D55104"/>
    <w:rsid w:val="00D5661B"/>
    <w:rsid w:val="00D571C2"/>
    <w:rsid w:val="00D622AB"/>
    <w:rsid w:val="00D663D7"/>
    <w:rsid w:val="00D675AD"/>
    <w:rsid w:val="00D715C3"/>
    <w:rsid w:val="00D71C03"/>
    <w:rsid w:val="00D740EA"/>
    <w:rsid w:val="00D74F3B"/>
    <w:rsid w:val="00D76FA3"/>
    <w:rsid w:val="00D807EC"/>
    <w:rsid w:val="00D8130E"/>
    <w:rsid w:val="00D83C3F"/>
    <w:rsid w:val="00D83E21"/>
    <w:rsid w:val="00D86822"/>
    <w:rsid w:val="00D8730C"/>
    <w:rsid w:val="00D93CF6"/>
    <w:rsid w:val="00D93D57"/>
    <w:rsid w:val="00D94DBB"/>
    <w:rsid w:val="00D97044"/>
    <w:rsid w:val="00D97EAD"/>
    <w:rsid w:val="00DA77B2"/>
    <w:rsid w:val="00DB0981"/>
    <w:rsid w:val="00DB2B60"/>
    <w:rsid w:val="00DB4BA7"/>
    <w:rsid w:val="00DB51EE"/>
    <w:rsid w:val="00DC02F3"/>
    <w:rsid w:val="00DC0832"/>
    <w:rsid w:val="00DC1806"/>
    <w:rsid w:val="00DC264C"/>
    <w:rsid w:val="00DC44D1"/>
    <w:rsid w:val="00DC46A6"/>
    <w:rsid w:val="00DC7157"/>
    <w:rsid w:val="00DD0843"/>
    <w:rsid w:val="00DD0D59"/>
    <w:rsid w:val="00DD1D08"/>
    <w:rsid w:val="00DD1FA3"/>
    <w:rsid w:val="00DD40C1"/>
    <w:rsid w:val="00DD5F6F"/>
    <w:rsid w:val="00DE0314"/>
    <w:rsid w:val="00DE4ADF"/>
    <w:rsid w:val="00DE5F4E"/>
    <w:rsid w:val="00DE7E91"/>
    <w:rsid w:val="00DF0C26"/>
    <w:rsid w:val="00DF2406"/>
    <w:rsid w:val="00DF2DC7"/>
    <w:rsid w:val="00DF4EE4"/>
    <w:rsid w:val="00E045AE"/>
    <w:rsid w:val="00E050A2"/>
    <w:rsid w:val="00E101BA"/>
    <w:rsid w:val="00E103B9"/>
    <w:rsid w:val="00E11211"/>
    <w:rsid w:val="00E11D29"/>
    <w:rsid w:val="00E121DD"/>
    <w:rsid w:val="00E139F6"/>
    <w:rsid w:val="00E13A5D"/>
    <w:rsid w:val="00E20ED0"/>
    <w:rsid w:val="00E23783"/>
    <w:rsid w:val="00E27639"/>
    <w:rsid w:val="00E31FDC"/>
    <w:rsid w:val="00E354E8"/>
    <w:rsid w:val="00E3706E"/>
    <w:rsid w:val="00E37BEB"/>
    <w:rsid w:val="00E41354"/>
    <w:rsid w:val="00E452ED"/>
    <w:rsid w:val="00E45CCB"/>
    <w:rsid w:val="00E5140E"/>
    <w:rsid w:val="00E5257B"/>
    <w:rsid w:val="00E5285F"/>
    <w:rsid w:val="00E5291C"/>
    <w:rsid w:val="00E54A3C"/>
    <w:rsid w:val="00E55C66"/>
    <w:rsid w:val="00E6027A"/>
    <w:rsid w:val="00E65959"/>
    <w:rsid w:val="00E65A87"/>
    <w:rsid w:val="00E70C72"/>
    <w:rsid w:val="00E73699"/>
    <w:rsid w:val="00E75BA8"/>
    <w:rsid w:val="00E75CA1"/>
    <w:rsid w:val="00E76A53"/>
    <w:rsid w:val="00E7771C"/>
    <w:rsid w:val="00E77FB6"/>
    <w:rsid w:val="00E851A6"/>
    <w:rsid w:val="00E86CB8"/>
    <w:rsid w:val="00E87E83"/>
    <w:rsid w:val="00E913EB"/>
    <w:rsid w:val="00E92086"/>
    <w:rsid w:val="00E92B3D"/>
    <w:rsid w:val="00E92C11"/>
    <w:rsid w:val="00E94616"/>
    <w:rsid w:val="00E96031"/>
    <w:rsid w:val="00EA1349"/>
    <w:rsid w:val="00EA1640"/>
    <w:rsid w:val="00EA1AC8"/>
    <w:rsid w:val="00EA2942"/>
    <w:rsid w:val="00EA347B"/>
    <w:rsid w:val="00EA39FE"/>
    <w:rsid w:val="00EA3F77"/>
    <w:rsid w:val="00EA5DF8"/>
    <w:rsid w:val="00EB0378"/>
    <w:rsid w:val="00EB0991"/>
    <w:rsid w:val="00EB135F"/>
    <w:rsid w:val="00EB1DB9"/>
    <w:rsid w:val="00EB7166"/>
    <w:rsid w:val="00EC09BA"/>
    <w:rsid w:val="00EC09E0"/>
    <w:rsid w:val="00EC1B78"/>
    <w:rsid w:val="00EC4BD5"/>
    <w:rsid w:val="00EC52DD"/>
    <w:rsid w:val="00EC5E35"/>
    <w:rsid w:val="00EC6C3A"/>
    <w:rsid w:val="00ED077B"/>
    <w:rsid w:val="00ED5345"/>
    <w:rsid w:val="00ED5524"/>
    <w:rsid w:val="00ED596F"/>
    <w:rsid w:val="00ED5DAA"/>
    <w:rsid w:val="00ED7CAF"/>
    <w:rsid w:val="00EE0722"/>
    <w:rsid w:val="00EE233A"/>
    <w:rsid w:val="00EE4226"/>
    <w:rsid w:val="00EE47D1"/>
    <w:rsid w:val="00EE51F5"/>
    <w:rsid w:val="00EE7118"/>
    <w:rsid w:val="00EF2967"/>
    <w:rsid w:val="00EF32D0"/>
    <w:rsid w:val="00EF5BB7"/>
    <w:rsid w:val="00EF615E"/>
    <w:rsid w:val="00F01095"/>
    <w:rsid w:val="00F01C4E"/>
    <w:rsid w:val="00F01E42"/>
    <w:rsid w:val="00F03831"/>
    <w:rsid w:val="00F05415"/>
    <w:rsid w:val="00F057FA"/>
    <w:rsid w:val="00F05E42"/>
    <w:rsid w:val="00F07EB9"/>
    <w:rsid w:val="00F07FEE"/>
    <w:rsid w:val="00F108AA"/>
    <w:rsid w:val="00F1174C"/>
    <w:rsid w:val="00F11F24"/>
    <w:rsid w:val="00F12D7E"/>
    <w:rsid w:val="00F15FBD"/>
    <w:rsid w:val="00F1720D"/>
    <w:rsid w:val="00F20910"/>
    <w:rsid w:val="00F20CED"/>
    <w:rsid w:val="00F216A8"/>
    <w:rsid w:val="00F23686"/>
    <w:rsid w:val="00F25915"/>
    <w:rsid w:val="00F27338"/>
    <w:rsid w:val="00F27F44"/>
    <w:rsid w:val="00F30668"/>
    <w:rsid w:val="00F308F8"/>
    <w:rsid w:val="00F3447B"/>
    <w:rsid w:val="00F34A68"/>
    <w:rsid w:val="00F35678"/>
    <w:rsid w:val="00F35FE6"/>
    <w:rsid w:val="00F408F5"/>
    <w:rsid w:val="00F4385B"/>
    <w:rsid w:val="00F468AB"/>
    <w:rsid w:val="00F50A7E"/>
    <w:rsid w:val="00F53DF2"/>
    <w:rsid w:val="00F5461D"/>
    <w:rsid w:val="00F61F64"/>
    <w:rsid w:val="00F70711"/>
    <w:rsid w:val="00F715B7"/>
    <w:rsid w:val="00F71603"/>
    <w:rsid w:val="00F73DE7"/>
    <w:rsid w:val="00F75303"/>
    <w:rsid w:val="00F75A0D"/>
    <w:rsid w:val="00F75D41"/>
    <w:rsid w:val="00F76C0E"/>
    <w:rsid w:val="00F76C7E"/>
    <w:rsid w:val="00F77265"/>
    <w:rsid w:val="00F7741B"/>
    <w:rsid w:val="00F84195"/>
    <w:rsid w:val="00F842AE"/>
    <w:rsid w:val="00F84B23"/>
    <w:rsid w:val="00F8562B"/>
    <w:rsid w:val="00F85B17"/>
    <w:rsid w:val="00F877BA"/>
    <w:rsid w:val="00F90808"/>
    <w:rsid w:val="00F91248"/>
    <w:rsid w:val="00F91B3C"/>
    <w:rsid w:val="00F91EC0"/>
    <w:rsid w:val="00F94A21"/>
    <w:rsid w:val="00F94A46"/>
    <w:rsid w:val="00F95FD2"/>
    <w:rsid w:val="00F96CEC"/>
    <w:rsid w:val="00F972AB"/>
    <w:rsid w:val="00F97875"/>
    <w:rsid w:val="00FA1041"/>
    <w:rsid w:val="00FA5311"/>
    <w:rsid w:val="00FA5BB5"/>
    <w:rsid w:val="00FB1A2D"/>
    <w:rsid w:val="00FC0A68"/>
    <w:rsid w:val="00FC1886"/>
    <w:rsid w:val="00FC1F80"/>
    <w:rsid w:val="00FC38F7"/>
    <w:rsid w:val="00FC4734"/>
    <w:rsid w:val="00FC4D07"/>
    <w:rsid w:val="00FC6777"/>
    <w:rsid w:val="00FC6BC2"/>
    <w:rsid w:val="00FC76EA"/>
    <w:rsid w:val="00FD0202"/>
    <w:rsid w:val="00FD0431"/>
    <w:rsid w:val="00FD0E5E"/>
    <w:rsid w:val="00FD11AD"/>
    <w:rsid w:val="00FD4C0F"/>
    <w:rsid w:val="00FD5014"/>
    <w:rsid w:val="00FD50C2"/>
    <w:rsid w:val="00FD6D4E"/>
    <w:rsid w:val="00FE0411"/>
    <w:rsid w:val="00FE3777"/>
    <w:rsid w:val="00FE3D92"/>
    <w:rsid w:val="00FE753B"/>
    <w:rsid w:val="00FF390C"/>
    <w:rsid w:val="00FF3EFE"/>
    <w:rsid w:val="00FF3F33"/>
    <w:rsid w:val="04CCE3EE"/>
    <w:rsid w:val="1063D0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3D01D"/>
  <w15:chartTrackingRefBased/>
  <w15:docId w15:val="{F335FCAF-7DDC-4DDA-A797-BADF8746C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lang w:val="et-EE"/>
    </w:rPr>
  </w:style>
  <w:style w:type="paragraph" w:styleId="Pealkiri1">
    <w:name w:val="heading 1"/>
    <w:basedOn w:val="Normaallaad"/>
    <w:next w:val="Normaallaad"/>
    <w:link w:val="Pealkiri1Mrk"/>
    <w:uiPriority w:val="9"/>
    <w:qFormat/>
    <w:rsid w:val="0039347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unhideWhenUsed/>
    <w:qFormat/>
    <w:rsid w:val="0067025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Pr>
      <w:color w:val="0563C1" w:themeColor="hyperlink"/>
      <w:u w:val="single"/>
    </w:rPr>
  </w:style>
  <w:style w:type="paragraph" w:styleId="Loendilik">
    <w:name w:val="List Paragraph"/>
    <w:basedOn w:val="Normaallaad"/>
    <w:uiPriority w:val="34"/>
    <w:qFormat/>
    <w:pPr>
      <w:ind w:left="720"/>
      <w:contextualSpacing/>
    </w:pPr>
  </w:style>
  <w:style w:type="character" w:styleId="Kommentaariviide">
    <w:name w:val="annotation reference"/>
    <w:basedOn w:val="Liguvaikefont"/>
    <w:uiPriority w:val="99"/>
    <w:semiHidden/>
    <w:unhideWhenUsed/>
    <w:rsid w:val="00EC1B78"/>
    <w:rPr>
      <w:sz w:val="16"/>
      <w:szCs w:val="16"/>
    </w:rPr>
  </w:style>
  <w:style w:type="paragraph" w:styleId="Kommentaaritekst">
    <w:name w:val="annotation text"/>
    <w:basedOn w:val="Normaallaad"/>
    <w:link w:val="KommentaaritekstMrk"/>
    <w:uiPriority w:val="99"/>
    <w:unhideWhenUsed/>
    <w:rsid w:val="00EC1B78"/>
    <w:pPr>
      <w:spacing w:line="240" w:lineRule="auto"/>
    </w:pPr>
    <w:rPr>
      <w:sz w:val="20"/>
      <w:szCs w:val="20"/>
    </w:rPr>
  </w:style>
  <w:style w:type="character" w:customStyle="1" w:styleId="KommentaaritekstMrk">
    <w:name w:val="Kommentaari tekst Märk"/>
    <w:basedOn w:val="Liguvaikefont"/>
    <w:link w:val="Kommentaaritekst"/>
    <w:uiPriority w:val="99"/>
    <w:rsid w:val="00EC1B78"/>
    <w:rPr>
      <w:sz w:val="20"/>
      <w:szCs w:val="20"/>
    </w:rPr>
  </w:style>
  <w:style w:type="paragraph" w:styleId="Kommentaariteema">
    <w:name w:val="annotation subject"/>
    <w:basedOn w:val="Kommentaaritekst"/>
    <w:next w:val="Kommentaaritekst"/>
    <w:link w:val="KommentaariteemaMrk"/>
    <w:uiPriority w:val="99"/>
    <w:semiHidden/>
    <w:unhideWhenUsed/>
    <w:rsid w:val="00EC1B78"/>
    <w:rPr>
      <w:b/>
      <w:bCs/>
    </w:rPr>
  </w:style>
  <w:style w:type="character" w:customStyle="1" w:styleId="KommentaariteemaMrk">
    <w:name w:val="Kommentaari teema Märk"/>
    <w:basedOn w:val="KommentaaritekstMrk"/>
    <w:link w:val="Kommentaariteema"/>
    <w:uiPriority w:val="99"/>
    <w:semiHidden/>
    <w:rsid w:val="00EC1B78"/>
    <w:rPr>
      <w:b/>
      <w:bCs/>
      <w:sz w:val="20"/>
      <w:szCs w:val="20"/>
    </w:rPr>
  </w:style>
  <w:style w:type="character" w:styleId="Lahendamatamainimine">
    <w:name w:val="Unresolved Mention"/>
    <w:basedOn w:val="Liguvaikefont"/>
    <w:uiPriority w:val="99"/>
    <w:semiHidden/>
    <w:unhideWhenUsed/>
    <w:rsid w:val="004D3B37"/>
    <w:rPr>
      <w:color w:val="605E5C"/>
      <w:shd w:val="clear" w:color="auto" w:fill="E1DFDD"/>
    </w:rPr>
  </w:style>
  <w:style w:type="paragraph" w:styleId="Redaktsioon">
    <w:name w:val="Revision"/>
    <w:hidden/>
    <w:uiPriority w:val="99"/>
    <w:semiHidden/>
    <w:rsid w:val="009F1896"/>
    <w:pPr>
      <w:spacing w:after="0" w:line="240" w:lineRule="auto"/>
    </w:pPr>
  </w:style>
  <w:style w:type="character" w:customStyle="1" w:styleId="Pealkiri3Mrk">
    <w:name w:val="Pealkiri 3 Märk"/>
    <w:basedOn w:val="Liguvaikefont"/>
    <w:link w:val="Pealkiri3"/>
    <w:uiPriority w:val="9"/>
    <w:rsid w:val="00670256"/>
    <w:rPr>
      <w:rFonts w:asciiTheme="majorHAnsi" w:eastAsiaTheme="majorEastAsia" w:hAnsiTheme="majorHAnsi" w:cstheme="majorBidi"/>
      <w:color w:val="1F3763" w:themeColor="accent1" w:themeShade="7F"/>
      <w:sz w:val="24"/>
      <w:szCs w:val="24"/>
    </w:rPr>
  </w:style>
  <w:style w:type="paragraph" w:styleId="Pis">
    <w:name w:val="header"/>
    <w:basedOn w:val="Normaallaad"/>
    <w:link w:val="PisMrk"/>
    <w:uiPriority w:val="99"/>
    <w:unhideWhenUsed/>
    <w:rsid w:val="00B4413B"/>
    <w:pPr>
      <w:tabs>
        <w:tab w:val="center" w:pos="4536"/>
        <w:tab w:val="right" w:pos="9072"/>
      </w:tabs>
      <w:spacing w:after="0" w:line="240" w:lineRule="auto"/>
    </w:pPr>
  </w:style>
  <w:style w:type="character" w:customStyle="1" w:styleId="PisMrk">
    <w:name w:val="Päis Märk"/>
    <w:basedOn w:val="Liguvaikefont"/>
    <w:link w:val="Pis"/>
    <w:uiPriority w:val="99"/>
    <w:rsid w:val="00B4413B"/>
  </w:style>
  <w:style w:type="paragraph" w:styleId="Jalus">
    <w:name w:val="footer"/>
    <w:basedOn w:val="Normaallaad"/>
    <w:link w:val="JalusMrk"/>
    <w:uiPriority w:val="99"/>
    <w:unhideWhenUsed/>
    <w:rsid w:val="00B4413B"/>
    <w:pPr>
      <w:tabs>
        <w:tab w:val="center" w:pos="4536"/>
        <w:tab w:val="right" w:pos="9072"/>
      </w:tabs>
      <w:spacing w:after="0" w:line="240" w:lineRule="auto"/>
    </w:pPr>
  </w:style>
  <w:style w:type="character" w:customStyle="1" w:styleId="JalusMrk">
    <w:name w:val="Jalus Märk"/>
    <w:basedOn w:val="Liguvaikefont"/>
    <w:link w:val="Jalus"/>
    <w:uiPriority w:val="99"/>
    <w:rsid w:val="00B4413B"/>
  </w:style>
  <w:style w:type="character" w:customStyle="1" w:styleId="Pealkiri1Mrk">
    <w:name w:val="Pealkiri 1 Märk"/>
    <w:basedOn w:val="Liguvaikefont"/>
    <w:link w:val="Pealkiri1"/>
    <w:uiPriority w:val="9"/>
    <w:rsid w:val="0039347F"/>
    <w:rPr>
      <w:rFonts w:asciiTheme="majorHAnsi" w:eastAsiaTheme="majorEastAsia" w:hAnsiTheme="majorHAnsi" w:cstheme="majorBidi"/>
      <w:color w:val="2F5496" w:themeColor="accent1" w:themeShade="BF"/>
      <w:sz w:val="32"/>
      <w:szCs w:val="32"/>
    </w:rPr>
  </w:style>
  <w:style w:type="paragraph" w:styleId="Vahedeta">
    <w:name w:val="No Spacing"/>
    <w:uiPriority w:val="1"/>
    <w:qFormat/>
    <w:rsid w:val="00B23DDC"/>
    <w:pPr>
      <w:autoSpaceDE w:val="0"/>
      <w:autoSpaceDN w:val="0"/>
      <w:spacing w:after="0" w:line="240" w:lineRule="auto"/>
    </w:pPr>
    <w:rPr>
      <w:rFonts w:ascii="Times New Roman" w:eastAsia="Times New Roman" w:hAnsi="Times New Roman" w:cs="Times New Roman"/>
      <w:sz w:val="20"/>
      <w:szCs w:val="20"/>
      <w:lang w:val="et-EE" w:eastAsia="et-EE"/>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allaad"/>
    <w:link w:val="AllmrkusetekstMrk"/>
    <w:uiPriority w:val="99"/>
    <w:unhideWhenUsed/>
    <w:qFormat/>
    <w:rsid w:val="0036547F"/>
    <w:pPr>
      <w:autoSpaceDE w:val="0"/>
      <w:autoSpaceDN w:val="0"/>
      <w:spacing w:after="0" w:line="240" w:lineRule="auto"/>
    </w:pPr>
    <w:rPr>
      <w:rFonts w:ascii="Times New Roman" w:eastAsia="Times New Roman" w:hAnsi="Times New Roman" w:cs="Times New Roman"/>
      <w:sz w:val="20"/>
      <w:szCs w:val="20"/>
      <w:lang w:eastAsia="et-EE"/>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rsid w:val="0036547F"/>
    <w:rPr>
      <w:rFonts w:ascii="Times New Roman" w:eastAsia="Times New Roman" w:hAnsi="Times New Roman" w:cs="Times New Roman"/>
      <w:sz w:val="20"/>
      <w:szCs w:val="20"/>
      <w:lang w:val="et-EE" w:eastAsia="et-EE"/>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uiPriority w:val="99"/>
    <w:unhideWhenUsed/>
    <w:rsid w:val="0036547F"/>
    <w:rPr>
      <w:vertAlign w:val="superscript"/>
    </w:rPr>
  </w:style>
  <w:style w:type="paragraph" w:customStyle="1" w:styleId="Default">
    <w:name w:val="Default"/>
    <w:rsid w:val="005D2B6C"/>
    <w:pPr>
      <w:autoSpaceDE w:val="0"/>
      <w:autoSpaceDN w:val="0"/>
      <w:adjustRightInd w:val="0"/>
      <w:spacing w:after="0" w:line="240" w:lineRule="auto"/>
    </w:pPr>
    <w:rPr>
      <w:rFonts w:ascii="Times New Roman" w:hAnsi="Times New Roman" w:cs="Times New Roman"/>
      <w:color w:val="000000"/>
      <w:sz w:val="24"/>
      <w:szCs w:val="24"/>
      <w:lang w:val="et-EE"/>
    </w:rPr>
  </w:style>
  <w:style w:type="paragraph" w:customStyle="1" w:styleId="Snum">
    <w:name w:val="Sõnum"/>
    <w:autoRedefine/>
    <w:qFormat/>
    <w:rsid w:val="00EA347B"/>
    <w:pPr>
      <w:tabs>
        <w:tab w:val="left" w:pos="567"/>
      </w:tabs>
      <w:spacing w:after="0" w:line="240" w:lineRule="auto"/>
      <w:jc w:val="both"/>
    </w:pPr>
    <w:rPr>
      <w:rFonts w:ascii="Times New Roman" w:eastAsia="SimSun" w:hAnsi="Times New Roman" w:cs="Times New Roman"/>
      <w:color w:val="000000" w:themeColor="text1"/>
      <w:kern w:val="2"/>
      <w:sz w:val="24"/>
      <w:szCs w:val="24"/>
      <w:lang w:val="et-EE" w:eastAsia="zh-CN" w:bidi="hi-IN"/>
    </w:rPr>
  </w:style>
  <w:style w:type="character" w:styleId="Tugev">
    <w:name w:val="Strong"/>
    <w:basedOn w:val="Liguvaikefont"/>
    <w:uiPriority w:val="22"/>
    <w:qFormat/>
    <w:rsid w:val="0084537F"/>
    <w:rPr>
      <w:b/>
      <w:bCs/>
    </w:rPr>
  </w:style>
  <w:style w:type="paragraph" w:styleId="Normaallaadveeb">
    <w:name w:val="Normal (Web)"/>
    <w:basedOn w:val="Normaallaad"/>
    <w:uiPriority w:val="99"/>
    <w:unhideWhenUsed/>
    <w:rsid w:val="0084537F"/>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Rhutus">
    <w:name w:val="Emphasis"/>
    <w:basedOn w:val="Liguvaikefont"/>
    <w:uiPriority w:val="20"/>
    <w:qFormat/>
    <w:rsid w:val="007C1B5F"/>
    <w:rPr>
      <w:i/>
      <w:iCs/>
    </w:rPr>
  </w:style>
  <w:style w:type="character" w:styleId="Klastatudhperlink">
    <w:name w:val="FollowedHyperlink"/>
    <w:basedOn w:val="Liguvaikefont"/>
    <w:uiPriority w:val="99"/>
    <w:semiHidden/>
    <w:unhideWhenUsed/>
    <w:rsid w:val="0021462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8676">
      <w:bodyDiv w:val="1"/>
      <w:marLeft w:val="0"/>
      <w:marRight w:val="0"/>
      <w:marTop w:val="0"/>
      <w:marBottom w:val="0"/>
      <w:divBdr>
        <w:top w:val="none" w:sz="0" w:space="0" w:color="auto"/>
        <w:left w:val="none" w:sz="0" w:space="0" w:color="auto"/>
        <w:bottom w:val="none" w:sz="0" w:space="0" w:color="auto"/>
        <w:right w:val="none" w:sz="0" w:space="0" w:color="auto"/>
      </w:divBdr>
    </w:div>
    <w:div w:id="14771181">
      <w:bodyDiv w:val="1"/>
      <w:marLeft w:val="0"/>
      <w:marRight w:val="0"/>
      <w:marTop w:val="0"/>
      <w:marBottom w:val="0"/>
      <w:divBdr>
        <w:top w:val="none" w:sz="0" w:space="0" w:color="auto"/>
        <w:left w:val="none" w:sz="0" w:space="0" w:color="auto"/>
        <w:bottom w:val="none" w:sz="0" w:space="0" w:color="auto"/>
        <w:right w:val="none" w:sz="0" w:space="0" w:color="auto"/>
      </w:divBdr>
    </w:div>
    <w:div w:id="347606802">
      <w:bodyDiv w:val="1"/>
      <w:marLeft w:val="0"/>
      <w:marRight w:val="0"/>
      <w:marTop w:val="0"/>
      <w:marBottom w:val="0"/>
      <w:divBdr>
        <w:top w:val="none" w:sz="0" w:space="0" w:color="auto"/>
        <w:left w:val="none" w:sz="0" w:space="0" w:color="auto"/>
        <w:bottom w:val="none" w:sz="0" w:space="0" w:color="auto"/>
        <w:right w:val="none" w:sz="0" w:space="0" w:color="auto"/>
      </w:divBdr>
    </w:div>
    <w:div w:id="445928902">
      <w:bodyDiv w:val="1"/>
      <w:marLeft w:val="0"/>
      <w:marRight w:val="0"/>
      <w:marTop w:val="0"/>
      <w:marBottom w:val="0"/>
      <w:divBdr>
        <w:top w:val="none" w:sz="0" w:space="0" w:color="auto"/>
        <w:left w:val="none" w:sz="0" w:space="0" w:color="auto"/>
        <w:bottom w:val="none" w:sz="0" w:space="0" w:color="auto"/>
        <w:right w:val="none" w:sz="0" w:space="0" w:color="auto"/>
      </w:divBdr>
    </w:div>
    <w:div w:id="604072203">
      <w:bodyDiv w:val="1"/>
      <w:marLeft w:val="0"/>
      <w:marRight w:val="0"/>
      <w:marTop w:val="0"/>
      <w:marBottom w:val="0"/>
      <w:divBdr>
        <w:top w:val="none" w:sz="0" w:space="0" w:color="auto"/>
        <w:left w:val="none" w:sz="0" w:space="0" w:color="auto"/>
        <w:bottom w:val="none" w:sz="0" w:space="0" w:color="auto"/>
        <w:right w:val="none" w:sz="0" w:space="0" w:color="auto"/>
      </w:divBdr>
    </w:div>
    <w:div w:id="659188723">
      <w:bodyDiv w:val="1"/>
      <w:marLeft w:val="0"/>
      <w:marRight w:val="0"/>
      <w:marTop w:val="0"/>
      <w:marBottom w:val="0"/>
      <w:divBdr>
        <w:top w:val="none" w:sz="0" w:space="0" w:color="auto"/>
        <w:left w:val="none" w:sz="0" w:space="0" w:color="auto"/>
        <w:bottom w:val="none" w:sz="0" w:space="0" w:color="auto"/>
        <w:right w:val="none" w:sz="0" w:space="0" w:color="auto"/>
      </w:divBdr>
    </w:div>
    <w:div w:id="709568800">
      <w:bodyDiv w:val="1"/>
      <w:marLeft w:val="0"/>
      <w:marRight w:val="0"/>
      <w:marTop w:val="0"/>
      <w:marBottom w:val="0"/>
      <w:divBdr>
        <w:top w:val="none" w:sz="0" w:space="0" w:color="auto"/>
        <w:left w:val="none" w:sz="0" w:space="0" w:color="auto"/>
        <w:bottom w:val="none" w:sz="0" w:space="0" w:color="auto"/>
        <w:right w:val="none" w:sz="0" w:space="0" w:color="auto"/>
      </w:divBdr>
    </w:div>
    <w:div w:id="954288991">
      <w:bodyDiv w:val="1"/>
      <w:marLeft w:val="0"/>
      <w:marRight w:val="0"/>
      <w:marTop w:val="0"/>
      <w:marBottom w:val="0"/>
      <w:divBdr>
        <w:top w:val="none" w:sz="0" w:space="0" w:color="auto"/>
        <w:left w:val="none" w:sz="0" w:space="0" w:color="auto"/>
        <w:bottom w:val="none" w:sz="0" w:space="0" w:color="auto"/>
        <w:right w:val="none" w:sz="0" w:space="0" w:color="auto"/>
      </w:divBdr>
    </w:div>
    <w:div w:id="967049737">
      <w:bodyDiv w:val="1"/>
      <w:marLeft w:val="0"/>
      <w:marRight w:val="0"/>
      <w:marTop w:val="0"/>
      <w:marBottom w:val="0"/>
      <w:divBdr>
        <w:top w:val="none" w:sz="0" w:space="0" w:color="auto"/>
        <w:left w:val="none" w:sz="0" w:space="0" w:color="auto"/>
        <w:bottom w:val="none" w:sz="0" w:space="0" w:color="auto"/>
        <w:right w:val="none" w:sz="0" w:space="0" w:color="auto"/>
      </w:divBdr>
    </w:div>
    <w:div w:id="1018702716">
      <w:bodyDiv w:val="1"/>
      <w:marLeft w:val="0"/>
      <w:marRight w:val="0"/>
      <w:marTop w:val="0"/>
      <w:marBottom w:val="0"/>
      <w:divBdr>
        <w:top w:val="none" w:sz="0" w:space="0" w:color="auto"/>
        <w:left w:val="none" w:sz="0" w:space="0" w:color="auto"/>
        <w:bottom w:val="none" w:sz="0" w:space="0" w:color="auto"/>
        <w:right w:val="none" w:sz="0" w:space="0" w:color="auto"/>
      </w:divBdr>
    </w:div>
    <w:div w:id="1098715316">
      <w:bodyDiv w:val="1"/>
      <w:marLeft w:val="0"/>
      <w:marRight w:val="0"/>
      <w:marTop w:val="0"/>
      <w:marBottom w:val="0"/>
      <w:divBdr>
        <w:top w:val="none" w:sz="0" w:space="0" w:color="auto"/>
        <w:left w:val="none" w:sz="0" w:space="0" w:color="auto"/>
        <w:bottom w:val="none" w:sz="0" w:space="0" w:color="auto"/>
        <w:right w:val="none" w:sz="0" w:space="0" w:color="auto"/>
      </w:divBdr>
    </w:div>
    <w:div w:id="1630623734">
      <w:bodyDiv w:val="1"/>
      <w:marLeft w:val="0"/>
      <w:marRight w:val="0"/>
      <w:marTop w:val="0"/>
      <w:marBottom w:val="0"/>
      <w:divBdr>
        <w:top w:val="none" w:sz="0" w:space="0" w:color="auto"/>
        <w:left w:val="none" w:sz="0" w:space="0" w:color="auto"/>
        <w:bottom w:val="none" w:sz="0" w:space="0" w:color="auto"/>
        <w:right w:val="none" w:sz="0" w:space="0" w:color="auto"/>
      </w:divBdr>
    </w:div>
    <w:div w:id="1719742522">
      <w:bodyDiv w:val="1"/>
      <w:marLeft w:val="0"/>
      <w:marRight w:val="0"/>
      <w:marTop w:val="0"/>
      <w:marBottom w:val="0"/>
      <w:divBdr>
        <w:top w:val="none" w:sz="0" w:space="0" w:color="auto"/>
        <w:left w:val="none" w:sz="0" w:space="0" w:color="auto"/>
        <w:bottom w:val="none" w:sz="0" w:space="0" w:color="auto"/>
        <w:right w:val="none" w:sz="0" w:space="0" w:color="auto"/>
      </w:divBdr>
    </w:div>
    <w:div w:id="1810707340">
      <w:bodyDiv w:val="1"/>
      <w:marLeft w:val="0"/>
      <w:marRight w:val="0"/>
      <w:marTop w:val="0"/>
      <w:marBottom w:val="0"/>
      <w:divBdr>
        <w:top w:val="none" w:sz="0" w:space="0" w:color="auto"/>
        <w:left w:val="none" w:sz="0" w:space="0" w:color="auto"/>
        <w:bottom w:val="none" w:sz="0" w:space="0" w:color="auto"/>
        <w:right w:val="none" w:sz="0" w:space="0" w:color="auto"/>
      </w:divBdr>
    </w:div>
    <w:div w:id="1837912685">
      <w:bodyDiv w:val="1"/>
      <w:marLeft w:val="0"/>
      <w:marRight w:val="0"/>
      <w:marTop w:val="0"/>
      <w:marBottom w:val="0"/>
      <w:divBdr>
        <w:top w:val="none" w:sz="0" w:space="0" w:color="auto"/>
        <w:left w:val="none" w:sz="0" w:space="0" w:color="auto"/>
        <w:bottom w:val="none" w:sz="0" w:space="0" w:color="auto"/>
        <w:right w:val="none" w:sz="0" w:space="0" w:color="auto"/>
      </w:divBdr>
    </w:div>
    <w:div w:id="1929187838">
      <w:bodyDiv w:val="1"/>
      <w:marLeft w:val="0"/>
      <w:marRight w:val="0"/>
      <w:marTop w:val="0"/>
      <w:marBottom w:val="0"/>
      <w:divBdr>
        <w:top w:val="none" w:sz="0" w:space="0" w:color="auto"/>
        <w:left w:val="none" w:sz="0" w:space="0" w:color="auto"/>
        <w:bottom w:val="none" w:sz="0" w:space="0" w:color="auto"/>
        <w:right w:val="none" w:sz="0" w:space="0" w:color="auto"/>
      </w:divBdr>
    </w:div>
    <w:div w:id="2131586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heike.olmre@siseministeerium.ee"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https://www.riigiteataja.ee/akt/106022024003"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riita.proosa@siseministeerium.e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marju.aibast@siseministeerium.ee" TargetMode="External"/><Relationship Id="rId20" Type="http://schemas.openxmlformats.org/officeDocument/2006/relationships/hyperlink" Target="https://www.riigiteataja.ee/akt/10501201100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riigiteataja.ee/akt/107072023008" TargetMode="External"/><Relationship Id="rId23" Type="http://schemas.openxmlformats.org/officeDocument/2006/relationships/hyperlink" Target="https://www.riigiteataja.ee/akt/105012011009" TargetMode="External"/><Relationship Id="rId10" Type="http://schemas.openxmlformats.org/officeDocument/2006/relationships/endnotes" Target="endnotes.xml"/><Relationship Id="rId19" Type="http://schemas.openxmlformats.org/officeDocument/2006/relationships/hyperlink" Target="https://www.riigikogu.ee/tegevus/eelnoud/eelnou/787800bf-0fae-4bff-b1ff-bdc9cd35ff0c/Relvaseaduse+ja+riigil%C3%B5ivuseaduse+muutmise+seadus+%28digilahendused+loamenetluses+ning+teenistus-+ja+tsiviilrelvade+registri+arendamine%29"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https://www.riigiteataja.ee/akt/124082023002"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mtr.ttja.ee" TargetMode="External"/><Relationship Id="rId3" Type="http://schemas.openxmlformats.org/officeDocument/2006/relationships/hyperlink" Target="https://eur-lex.europa.eu/legal-content/ET/TXT/?uri=CELEX:31991L0477" TargetMode="External"/><Relationship Id="rId7" Type="http://schemas.openxmlformats.org/officeDocument/2006/relationships/hyperlink" Target="https://www.fin.ee/sites/default/files/documents/2023-06/ATAR%202022_I%C3%B5plik.pdf" TargetMode="External"/><Relationship Id="rId2" Type="http://schemas.openxmlformats.org/officeDocument/2006/relationships/hyperlink" Target="https://www.riigikogu.ee/tegevus/eelnoud/eelnou/91f358e0-a4ab-4132-9696-454b0a9c5ff1/kaitseliidu-seaduse-muutmise-ja-sellega-seonduvalt-teiste-seaduste-muutmise-seadus" TargetMode="External"/><Relationship Id="rId1" Type="http://schemas.openxmlformats.org/officeDocument/2006/relationships/hyperlink" Target="https://www.riigikogu.ee/tegevus/eelnoud/eelnou/787800bf-0fae-4bff-b1ff-bdc9cd35ff0c/Relvaseaduse+ja+riigil%C3%B5ivuseaduse+muutmise+seadus+%28digilahendused+loamenetluses+ning+teenistus-+ja+tsiviilrelvade+registri+arendamine/" TargetMode="External"/><Relationship Id="rId6" Type="http://schemas.openxmlformats.org/officeDocument/2006/relationships/hyperlink" Target="https://eur-lex.europa.eu/legal-content/ET/TXT/?uri=CELEX%3A32016R0679&amp;qid=1706168224816" TargetMode="External"/><Relationship Id="rId5" Type="http://schemas.openxmlformats.org/officeDocument/2006/relationships/hyperlink" Target="https://eur-lex.europa.eu/legal-content/ET/TXT/?uri=CELEX%3A32021L0555&amp;qid=1642058935126" TargetMode="External"/><Relationship Id="rId4" Type="http://schemas.openxmlformats.org/officeDocument/2006/relationships/hyperlink" Target="https://eur-lex.europa.eu/legal-content/ET/TXT/?uri=CELEX:32014L0028" TargetMode="External"/><Relationship Id="rId9" Type="http://schemas.openxmlformats.org/officeDocument/2006/relationships/hyperlink" Target="https://www.fin.ee/sites/default/files/documents/2023-06/ATAR%202022_I%C3%B5plik.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3458B4-2F19-45D6-A00A-7718199DDF86}"/>
</file>

<file path=customXml/itemProps2.xml><?xml version="1.0" encoding="utf-8"?>
<ds:datastoreItem xmlns:ds="http://schemas.openxmlformats.org/officeDocument/2006/customXml" ds:itemID="{9BA9CB46-D077-4228-B819-E825E6175F9A}">
  <ds:schemaRefs>
    <ds:schemaRef ds:uri="http://schemas.microsoft.com/office/2006/metadata/properties"/>
    <ds:schemaRef ds:uri="http://schemas.microsoft.com/office/infopath/2007/PartnerControls"/>
    <ds:schemaRef ds:uri="508f4fb5-ab29-4df0-87b4-0144f09b413a"/>
  </ds:schemaRefs>
</ds:datastoreItem>
</file>

<file path=customXml/itemProps3.xml><?xml version="1.0" encoding="utf-8"?>
<ds:datastoreItem xmlns:ds="http://schemas.openxmlformats.org/officeDocument/2006/customXml" ds:itemID="{03C6C4FD-8EF0-47B7-86AD-57025403703E}">
  <ds:schemaRefs>
    <ds:schemaRef ds:uri="http://schemas.openxmlformats.org/officeDocument/2006/bibliography"/>
  </ds:schemaRefs>
</ds:datastoreItem>
</file>

<file path=customXml/itemProps4.xml><?xml version="1.0" encoding="utf-8"?>
<ds:datastoreItem xmlns:ds="http://schemas.openxmlformats.org/officeDocument/2006/customXml" ds:itemID="{8AF7AB4C-EDC8-4F14-A330-7EB435451A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20</Pages>
  <Words>9005</Words>
  <Characters>52231</Characters>
  <Application>Microsoft Office Word</Application>
  <DocSecurity>0</DocSecurity>
  <Lines>435</Lines>
  <Paragraphs>122</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61114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Marju Aibast</dc:creator>
  <cp:keywords/>
  <dc:description/>
  <cp:lastModifiedBy>Maria Sults - JUSTDIGI</cp:lastModifiedBy>
  <cp:revision>10</cp:revision>
  <dcterms:created xsi:type="dcterms:W3CDTF">2025-07-29T14:07:00Z</dcterms:created>
  <dcterms:modified xsi:type="dcterms:W3CDTF">2025-07-29T14:19:00Z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2025-07-29T14:07:15Z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9ffdb500-8259-4fad-8a9a-12c17b5dfaaa</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ies>
</file>